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E1340" w14:textId="77777777" w:rsidR="00D071E5" w:rsidRPr="00D071E5" w:rsidRDefault="00D071E5" w:rsidP="00136629">
      <w:pPr>
        <w:pStyle w:val="BodyTextIndent"/>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BodyTextIndent"/>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BodyTextIndent"/>
        <w:jc w:val="center"/>
        <w:rPr>
          <w:rFonts w:ascii="GHEA Grapalat" w:hAnsi="GHEA Grapalat"/>
          <w:i w:val="0"/>
          <w:sz w:val="24"/>
          <w:szCs w:val="24"/>
        </w:rPr>
      </w:pPr>
    </w:p>
    <w:p w14:paraId="1ABC3286" w14:textId="3B54CC6B" w:rsidR="00D071E5" w:rsidRDefault="00D071E5" w:rsidP="00134584">
      <w:pPr>
        <w:pStyle w:val="BodyTextIndent"/>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FB1C28" w:rsidRPr="00FB1C28">
        <w:rPr>
          <w:rFonts w:ascii="GHEA Grapalat" w:hAnsi="GHEA Grapalat"/>
          <w:i w:val="0"/>
          <w:sz w:val="24"/>
          <w:szCs w:val="24"/>
          <w:lang w:bidi="ar-EG"/>
        </w:rPr>
        <w:t>08</w:t>
      </w:r>
      <w:r w:rsidRPr="00D071E5">
        <w:rPr>
          <w:rFonts w:ascii="GHEA Grapalat" w:hAnsi="GHEA Grapalat"/>
          <w:i w:val="0"/>
          <w:sz w:val="24"/>
          <w:szCs w:val="24"/>
        </w:rPr>
        <w:t>" "</w:t>
      </w:r>
      <w:r w:rsidR="0027234B" w:rsidRPr="0027234B">
        <w:rPr>
          <w:rFonts w:ascii="GHEA Grapalat" w:hAnsi="GHEA Grapalat"/>
          <w:i w:val="0"/>
          <w:sz w:val="24"/>
          <w:szCs w:val="24"/>
          <w:lang w:bidi="ar-EG"/>
        </w:rPr>
        <w:t>12</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3F32F9EA" w14:textId="77777777" w:rsidR="00134584" w:rsidRPr="00D071E5" w:rsidRDefault="00134584" w:rsidP="00134584">
      <w:pPr>
        <w:pStyle w:val="BodyTextIndent"/>
        <w:ind w:left="851" w:right="848" w:firstLine="11"/>
        <w:jc w:val="center"/>
        <w:rPr>
          <w:rFonts w:ascii="GHEA Grapalat" w:hAnsi="GHEA Grapalat"/>
          <w:i w:val="0"/>
          <w:sz w:val="24"/>
          <w:szCs w:val="24"/>
        </w:rPr>
      </w:pPr>
    </w:p>
    <w:p w14:paraId="40EAF022" w14:textId="013735DC" w:rsidR="00D071E5" w:rsidRDefault="00D071E5" w:rsidP="00D071E5">
      <w:pPr>
        <w:pStyle w:val="BodyTextIndent"/>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27234B">
        <w:rPr>
          <w:rFonts w:ascii="GHEA Grapalat" w:hAnsi="GHEA Grapalat"/>
          <w:i w:val="0"/>
          <w:sz w:val="24"/>
          <w:szCs w:val="24"/>
        </w:rPr>
        <w:t>ԱՄԱՀԴ4-ԳՀԱՊՁԲ-2026/01</w:t>
      </w:r>
    </w:p>
    <w:p w14:paraId="3E19F7F0" w14:textId="5737F506" w:rsidR="00D616D1" w:rsidRPr="00D071E5" w:rsidRDefault="00D616D1" w:rsidP="00D071E5">
      <w:pPr>
        <w:pStyle w:val="BodyTextIndent"/>
        <w:ind w:firstLine="0"/>
        <w:jc w:val="center"/>
        <w:rPr>
          <w:rFonts w:ascii="GHEA Grapalat" w:hAnsi="GHEA Grapalat"/>
          <w:i w:val="0"/>
          <w:sz w:val="24"/>
          <w:szCs w:val="24"/>
        </w:rPr>
      </w:pPr>
      <w:r w:rsidRPr="00921D24">
        <w:rPr>
          <w:color w:val="FF0000"/>
        </w:rPr>
        <w:t>Процедура организуется на основании части 6 статьи 15 Закона Республики Армения «О закупках»</w:t>
      </w:r>
    </w:p>
    <w:p w14:paraId="100B1DB3" w14:textId="77777777" w:rsidR="00D071E5" w:rsidRPr="00D071E5" w:rsidRDefault="00D071E5" w:rsidP="00D071E5">
      <w:pPr>
        <w:pStyle w:val="BodyTextIndent"/>
        <w:rPr>
          <w:rFonts w:ascii="GHEA Grapalat" w:hAnsi="GHEA Grapalat"/>
          <w:i w:val="0"/>
          <w:sz w:val="24"/>
          <w:szCs w:val="24"/>
        </w:rPr>
      </w:pPr>
    </w:p>
    <w:p w14:paraId="45DEC0E8" w14:textId="6640482E"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proofErr w:type="spellStart"/>
      <w:r w:rsidR="00DE2E5D" w:rsidRPr="00DE2E5D">
        <w:rPr>
          <w:rFonts w:ascii="GHEA Grapalat" w:hAnsi="GHEA Grapalat"/>
          <w:i w:val="0"/>
          <w:sz w:val="24"/>
          <w:szCs w:val="24"/>
        </w:rPr>
        <w:t>Аштаракская</w:t>
      </w:r>
      <w:proofErr w:type="spellEnd"/>
      <w:r w:rsidR="00DE2E5D" w:rsidRPr="00DE2E5D">
        <w:rPr>
          <w:rFonts w:ascii="GHEA Grapalat" w:hAnsi="GHEA Grapalat"/>
          <w:i w:val="0"/>
          <w:sz w:val="24"/>
          <w:szCs w:val="24"/>
        </w:rPr>
        <w:t xml:space="preserve"> Основная Школа № 4 Имени </w:t>
      </w:r>
      <w:proofErr w:type="spellStart"/>
      <w:r w:rsidR="00DE2E5D" w:rsidRPr="00DE2E5D">
        <w:rPr>
          <w:rFonts w:ascii="GHEA Grapalat" w:hAnsi="GHEA Grapalat"/>
          <w:i w:val="0"/>
          <w:sz w:val="24"/>
          <w:szCs w:val="24"/>
        </w:rPr>
        <w:t>Григора</w:t>
      </w:r>
      <w:proofErr w:type="spellEnd"/>
      <w:r w:rsidR="00DE2E5D" w:rsidRPr="00DE2E5D">
        <w:rPr>
          <w:rFonts w:ascii="GHEA Grapalat" w:hAnsi="GHEA Grapalat"/>
          <w:i w:val="0"/>
          <w:sz w:val="24"/>
          <w:szCs w:val="24"/>
        </w:rPr>
        <w:t xml:space="preserve"> </w:t>
      </w:r>
      <w:proofErr w:type="spellStart"/>
      <w:r w:rsidR="00DE2E5D" w:rsidRPr="00DE2E5D">
        <w:rPr>
          <w:rFonts w:ascii="GHEA Grapalat" w:hAnsi="GHEA Grapalat"/>
          <w:i w:val="0"/>
          <w:sz w:val="24"/>
          <w:szCs w:val="24"/>
        </w:rPr>
        <w:t>Капанцяна</w:t>
      </w:r>
      <w:proofErr w:type="spellEnd"/>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proofErr w:type="spellStart"/>
      <w:r w:rsidR="00DE2E5D" w:rsidRPr="00DE2E5D">
        <w:rPr>
          <w:rFonts w:ascii="GHEA Grapalat" w:hAnsi="GHEA Grapalat"/>
          <w:i w:val="0"/>
          <w:sz w:val="24"/>
          <w:szCs w:val="24"/>
        </w:rPr>
        <w:t>Нарекацу</w:t>
      </w:r>
      <w:proofErr w:type="spellEnd"/>
      <w:r w:rsidR="00DE2E5D" w:rsidRPr="00DE2E5D">
        <w:rPr>
          <w:rFonts w:ascii="GHEA Grapalat" w:hAnsi="GHEA Grapalat"/>
          <w:i w:val="0"/>
          <w:sz w:val="24"/>
          <w:szCs w:val="24"/>
        </w:rPr>
        <w:t xml:space="preserve"> ул., 79 дом</w:t>
      </w:r>
      <w:r w:rsidR="00DE2E5D">
        <w:rPr>
          <w:rFonts w:ascii="GHEA Grapalat" w:hAnsi="GHEA Grapalat"/>
          <w:i w:val="0"/>
          <w:sz w:val="24"/>
          <w:szCs w:val="24"/>
          <w:lang w:val="hy-AM"/>
        </w:rPr>
        <w:t xml:space="preserve"> </w:t>
      </w:r>
      <w:r w:rsidRPr="00D071E5">
        <w:rPr>
          <w:rFonts w:ascii="GHEA Grapalat" w:hAnsi="GHEA Grapalat"/>
          <w:i w:val="0"/>
          <w:sz w:val="24"/>
          <w:szCs w:val="24"/>
        </w:rPr>
        <w:t>объявляет запрос котировок, который проводится одним этапом.</w:t>
      </w:r>
    </w:p>
    <w:p w14:paraId="582735B8" w14:textId="77777777" w:rsidR="000670EE" w:rsidRPr="00D071E5" w:rsidRDefault="00D071E5" w:rsidP="000670EE">
      <w:pPr>
        <w:pStyle w:val="BodyTextIndent"/>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0670EE" w:rsidRPr="00482168">
        <w:rPr>
          <w:rFonts w:ascii="GHEA Grapalat" w:hAnsi="GHEA Grapalat"/>
          <w:i w:val="0"/>
          <w:sz w:val="24"/>
          <w:szCs w:val="24"/>
        </w:rPr>
        <w:t>продукт</w:t>
      </w:r>
      <w:r w:rsidR="000670EE" w:rsidRPr="00D071E5">
        <w:rPr>
          <w:rFonts w:ascii="GHEA Grapalat" w:hAnsi="GHEA Grapalat"/>
          <w:i w:val="0"/>
          <w:sz w:val="24"/>
          <w:szCs w:val="24"/>
        </w:rPr>
        <w:t xml:space="preserve"> (далее — договор).</w:t>
      </w:r>
    </w:p>
    <w:p w14:paraId="1B1CE9FC"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BodyTextIndent"/>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76825412"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4E692F">
        <w:rPr>
          <w:rFonts w:ascii="GHEA Grapalat" w:hAnsi="GHEA Grapalat"/>
          <w:i w:val="0"/>
          <w:sz w:val="24"/>
          <w:szCs w:val="24"/>
        </w:rPr>
        <w:t>10:00</w:t>
      </w:r>
      <w:r w:rsidRPr="00D071E5">
        <w:rPr>
          <w:rFonts w:ascii="GHEA Grapalat" w:hAnsi="GHEA Grapalat"/>
          <w:i w:val="0"/>
          <w:sz w:val="24"/>
          <w:szCs w:val="24"/>
        </w:rPr>
        <w:t xml:space="preserve">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36221771"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proofErr w:type="spellStart"/>
      <w:r w:rsidR="00DE2E5D" w:rsidRPr="00DE2E5D">
        <w:rPr>
          <w:rFonts w:ascii="GHEA Grapalat" w:hAnsi="GHEA Grapalat"/>
          <w:i w:val="0"/>
          <w:sz w:val="24"/>
          <w:szCs w:val="24"/>
        </w:rPr>
        <w:t>Нарекацу</w:t>
      </w:r>
      <w:proofErr w:type="spellEnd"/>
      <w:r w:rsidR="00DE2E5D" w:rsidRPr="00DE2E5D">
        <w:rPr>
          <w:rFonts w:ascii="GHEA Grapalat" w:hAnsi="GHEA Grapalat"/>
          <w:i w:val="0"/>
          <w:sz w:val="24"/>
          <w:szCs w:val="24"/>
        </w:rPr>
        <w:t xml:space="preserve"> ул., 79 дом</w:t>
      </w:r>
      <w:r w:rsidR="00136629" w:rsidRPr="00136629">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4E692F">
        <w:rPr>
          <w:rFonts w:ascii="GHEA Grapalat" w:hAnsi="GHEA Grapalat"/>
          <w:i w:val="0"/>
          <w:sz w:val="24"/>
          <w:szCs w:val="24"/>
        </w:rPr>
        <w:t>10:00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7084DC30"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proofErr w:type="spellStart"/>
      <w:r w:rsidR="00DE2E5D" w:rsidRPr="00DE2E5D">
        <w:rPr>
          <w:rFonts w:ascii="GHEA Grapalat" w:hAnsi="GHEA Grapalat"/>
          <w:i w:val="0"/>
          <w:sz w:val="24"/>
          <w:szCs w:val="24"/>
        </w:rPr>
        <w:t>Нарекацу</w:t>
      </w:r>
      <w:proofErr w:type="spellEnd"/>
      <w:r w:rsidR="00DE2E5D" w:rsidRPr="00DE2E5D">
        <w:rPr>
          <w:rFonts w:ascii="GHEA Grapalat" w:hAnsi="GHEA Grapalat"/>
          <w:i w:val="0"/>
          <w:sz w:val="24"/>
          <w:szCs w:val="24"/>
        </w:rPr>
        <w:t xml:space="preserve"> ул., 79 дом</w:t>
      </w:r>
      <w:r w:rsidR="00DE2E5D" w:rsidRPr="00FB1C28">
        <w:rPr>
          <w:rFonts w:ascii="GHEA Grapalat" w:hAnsi="GHEA Grapalat"/>
          <w:i w:val="0"/>
          <w:sz w:val="24"/>
          <w:szCs w:val="24"/>
        </w:rPr>
        <w:t xml:space="preserve"> </w:t>
      </w:r>
      <w:r w:rsidRPr="00D071E5">
        <w:rPr>
          <w:rFonts w:ascii="GHEA Grapalat" w:hAnsi="GHEA Grapalat"/>
          <w:i w:val="0"/>
          <w:sz w:val="24"/>
          <w:szCs w:val="24"/>
        </w:rPr>
        <w:t xml:space="preserve">в </w:t>
      </w:r>
      <w:bookmarkStart w:id="0" w:name="_GoBack"/>
      <w:r w:rsidR="004E692F">
        <w:rPr>
          <w:rFonts w:ascii="GHEA Grapalat" w:hAnsi="GHEA Grapalat"/>
          <w:i w:val="0"/>
          <w:sz w:val="24"/>
          <w:szCs w:val="24"/>
        </w:rPr>
        <w:t>10:00</w:t>
      </w:r>
      <w:r w:rsidRPr="00D071E5">
        <w:rPr>
          <w:rFonts w:ascii="GHEA Grapalat" w:hAnsi="GHEA Grapalat"/>
          <w:i w:val="0"/>
          <w:sz w:val="24"/>
          <w:szCs w:val="24"/>
        </w:rPr>
        <w:t xml:space="preserve"> </w:t>
      </w:r>
      <w:bookmarkEnd w:id="0"/>
      <w:r w:rsidRPr="00D071E5">
        <w:rPr>
          <w:rFonts w:ascii="GHEA Grapalat" w:hAnsi="GHEA Grapalat"/>
          <w:i w:val="0"/>
          <w:sz w:val="24"/>
          <w:szCs w:val="24"/>
        </w:rPr>
        <w:t>часов, "</w:t>
      </w:r>
      <w:r w:rsidR="004E692F" w:rsidRPr="004E692F">
        <w:rPr>
          <w:rFonts w:ascii="GHEA Grapalat" w:hAnsi="GHEA Grapalat"/>
          <w:i w:val="0"/>
          <w:sz w:val="24"/>
          <w:szCs w:val="24"/>
        </w:rPr>
        <w:t>23</w:t>
      </w:r>
      <w:r w:rsidRPr="00D071E5">
        <w:rPr>
          <w:rFonts w:ascii="GHEA Grapalat" w:hAnsi="GHEA Grapalat"/>
          <w:i w:val="0"/>
          <w:sz w:val="24"/>
          <w:szCs w:val="24"/>
        </w:rPr>
        <w:t>" "</w:t>
      </w:r>
      <w:r w:rsidR="0027234B" w:rsidRPr="0027234B">
        <w:rPr>
          <w:rFonts w:ascii="GHEA Grapalat" w:hAnsi="GHEA Grapalat"/>
          <w:i w:val="0"/>
          <w:sz w:val="24"/>
          <w:szCs w:val="24"/>
        </w:rPr>
        <w:t>12</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w:t>
      </w:r>
      <w:proofErr w:type="spellStart"/>
      <w:r w:rsidRPr="00D071E5">
        <w:rPr>
          <w:rFonts w:ascii="GHEA Grapalat" w:hAnsi="GHEA Grapalat"/>
          <w:i w:val="0"/>
          <w:sz w:val="24"/>
          <w:szCs w:val="24"/>
        </w:rPr>
        <w:t>Мелик-Адамяна</w:t>
      </w:r>
      <w:proofErr w:type="spellEnd"/>
      <w:r w:rsidRPr="00D071E5">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w:t>
      </w:r>
      <w:proofErr w:type="spellStart"/>
      <w:r w:rsidRPr="00D071E5">
        <w:rPr>
          <w:rFonts w:ascii="GHEA Grapalat" w:hAnsi="GHEA Grapalat"/>
          <w:i w:val="0"/>
          <w:sz w:val="24"/>
          <w:szCs w:val="24"/>
        </w:rPr>
        <w:t>драмов</w:t>
      </w:r>
      <w:proofErr w:type="spellEnd"/>
      <w:r w:rsidRPr="00D071E5">
        <w:rPr>
          <w:rFonts w:ascii="GHEA Grapalat" w:hAnsi="GHEA Grapalat"/>
          <w:i w:val="0"/>
          <w:sz w:val="24"/>
          <w:szCs w:val="24"/>
        </w:rPr>
        <w:t xml:space="preserve">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 xml:space="preserve">С. </w:t>
      </w:r>
      <w:proofErr w:type="spellStart"/>
      <w:r w:rsidR="00901E8A" w:rsidRPr="0061712A">
        <w:rPr>
          <w:rFonts w:ascii="GHEA Grapalat" w:hAnsi="GHEA Grapalat"/>
          <w:i w:val="0"/>
          <w:sz w:val="22"/>
          <w:szCs w:val="24"/>
        </w:rPr>
        <w:t>Бекташян</w:t>
      </w:r>
      <w:proofErr w:type="spellEnd"/>
    </w:p>
    <w:p w14:paraId="5891DFF6" w14:textId="77777777" w:rsidR="00901E8A" w:rsidRDefault="00901E8A" w:rsidP="00D071E5">
      <w:pPr>
        <w:pStyle w:val="BodyTextIndent"/>
        <w:ind w:firstLine="0"/>
        <w:rPr>
          <w:rFonts w:ascii="GHEA Grapalat" w:hAnsi="GHEA Grapalat"/>
          <w:i w:val="0"/>
          <w:sz w:val="24"/>
          <w:szCs w:val="24"/>
        </w:rPr>
      </w:pPr>
    </w:p>
    <w:p w14:paraId="5FC01003" w14:textId="0B29AB00" w:rsidR="00D071E5" w:rsidRPr="008820EB" w:rsidRDefault="00D071E5" w:rsidP="00D071E5">
      <w:pPr>
        <w:pStyle w:val="BodyTextIndent"/>
        <w:ind w:firstLine="0"/>
        <w:rPr>
          <w:rFonts w:ascii="GHEA Grapalat" w:hAnsi="GHEA Grapalat"/>
          <w:i w:val="0"/>
          <w:sz w:val="24"/>
          <w:szCs w:val="24"/>
        </w:rPr>
      </w:pPr>
      <w:proofErr w:type="gramStart"/>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roofErr w:type="gramEnd"/>
    </w:p>
    <w:p w14:paraId="663338A6" w14:textId="2A32DAE8" w:rsidR="00D071E5" w:rsidRPr="00D071E5" w:rsidRDefault="00D071E5" w:rsidP="00D071E5">
      <w:pPr>
        <w:pStyle w:val="BodyTextIndent"/>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hyperlink r:id="rId8" w:tgtFrame="_blank" w:history="1">
        <w:r w:rsidR="00FB1C28" w:rsidRPr="00FB1C28">
          <w:rPr>
            <w:rFonts w:ascii="GHEA Grapalat" w:hAnsi="GHEA Grapalat"/>
            <w:i w:val="0"/>
            <w:sz w:val="24"/>
            <w:szCs w:val="24"/>
          </w:rPr>
          <w:t>anna.tonoyan.88@mail.ru</w:t>
        </w:r>
      </w:hyperlink>
    </w:p>
    <w:p w14:paraId="56113848" w14:textId="2FE41989" w:rsidR="00D071E5" w:rsidRPr="00D071E5" w:rsidRDefault="00D071E5" w:rsidP="00D071E5">
      <w:pPr>
        <w:pStyle w:val="BodyTextIndent"/>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DE2E5D">
        <w:rPr>
          <w:rFonts w:ascii="GHEA Grapalat" w:hAnsi="GHEA Grapalat"/>
          <w:i w:val="0"/>
          <w:sz w:val="24"/>
          <w:szCs w:val="24"/>
        </w:rPr>
        <w:t>«</w:t>
      </w:r>
      <w:proofErr w:type="spellStart"/>
      <w:r w:rsidR="00DE2E5D">
        <w:rPr>
          <w:rFonts w:ascii="GHEA Grapalat" w:hAnsi="GHEA Grapalat"/>
          <w:i w:val="0"/>
          <w:sz w:val="24"/>
          <w:szCs w:val="24"/>
        </w:rPr>
        <w:t>Аштаракская</w:t>
      </w:r>
      <w:proofErr w:type="spellEnd"/>
      <w:r w:rsidR="00DE2E5D">
        <w:rPr>
          <w:rFonts w:ascii="GHEA Grapalat" w:hAnsi="GHEA Grapalat"/>
          <w:i w:val="0"/>
          <w:sz w:val="24"/>
          <w:szCs w:val="24"/>
        </w:rPr>
        <w:t xml:space="preserve"> Основная Школа № 4 Имени </w:t>
      </w:r>
      <w:proofErr w:type="spellStart"/>
      <w:r w:rsidR="00DE2E5D">
        <w:rPr>
          <w:rFonts w:ascii="GHEA Grapalat" w:hAnsi="GHEA Grapalat"/>
          <w:i w:val="0"/>
          <w:sz w:val="24"/>
          <w:szCs w:val="24"/>
        </w:rPr>
        <w:t>Григора</w:t>
      </w:r>
      <w:proofErr w:type="spellEnd"/>
      <w:r w:rsidR="00DE2E5D">
        <w:rPr>
          <w:rFonts w:ascii="GHEA Grapalat" w:hAnsi="GHEA Grapalat"/>
          <w:i w:val="0"/>
          <w:sz w:val="24"/>
          <w:szCs w:val="24"/>
        </w:rPr>
        <w:t xml:space="preserve"> </w:t>
      </w:r>
      <w:proofErr w:type="spellStart"/>
      <w:r w:rsidR="00DE2E5D">
        <w:rPr>
          <w:rFonts w:ascii="GHEA Grapalat" w:hAnsi="GHEA Grapalat"/>
          <w:i w:val="0"/>
          <w:sz w:val="24"/>
          <w:szCs w:val="24"/>
        </w:rPr>
        <w:t>Капанцяна</w:t>
      </w:r>
      <w:proofErr w:type="spellEnd"/>
      <w:r w:rsidR="00DE2E5D">
        <w:rPr>
          <w:rFonts w:ascii="GHEA Grapalat" w:hAnsi="GHEA Grapalat"/>
          <w:i w:val="0"/>
          <w:sz w:val="24"/>
          <w:szCs w:val="24"/>
        </w:rPr>
        <w:t>”</w:t>
      </w:r>
      <w:r w:rsidR="000271C2" w:rsidRPr="000271C2">
        <w:rPr>
          <w:rFonts w:ascii="GHEA Grapalat" w:hAnsi="GHEA Grapalat"/>
          <w:i w:val="0"/>
          <w:sz w:val="24"/>
          <w:szCs w:val="24"/>
        </w:rPr>
        <w:t xml:space="preserve"> </w:t>
      </w:r>
      <w:r w:rsidRPr="00D071E5">
        <w:rPr>
          <w:rFonts w:ascii="GHEA Grapalat" w:hAnsi="GHEA Grapalat"/>
          <w:i w:val="0"/>
          <w:sz w:val="24"/>
          <w:szCs w:val="24"/>
        </w:rPr>
        <w:t>наименование</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BodyTextIndent"/>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69DCBC8E" w:rsidR="00895CE5" w:rsidRPr="00D071E5" w:rsidRDefault="005D7731" w:rsidP="00895CE5">
      <w:pPr>
        <w:pStyle w:val="BodyTextIndent"/>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27234B">
        <w:rPr>
          <w:rFonts w:ascii="GHEA Grapalat" w:hAnsi="GHEA Grapalat"/>
        </w:rPr>
        <w:t>ԱՄԱՀԴ4-ԳՀԱՊՁԲ-2026/01</w:t>
      </w:r>
    </w:p>
    <w:p w14:paraId="76F37B66" w14:textId="168CC38F" w:rsidR="00096865" w:rsidRPr="00D071E5" w:rsidRDefault="00A46F92" w:rsidP="00895CE5">
      <w:pPr>
        <w:pStyle w:val="BodyText"/>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FB1C28" w:rsidRPr="0027234B">
        <w:rPr>
          <w:rFonts w:ascii="GHEA Grapalat" w:hAnsi="GHEA Grapalat"/>
          <w:i/>
        </w:rPr>
        <w:t>08</w:t>
      </w:r>
      <w:r w:rsidR="00901E8A" w:rsidRPr="008820EB">
        <w:rPr>
          <w:rFonts w:ascii="GHEA Grapalat" w:hAnsi="GHEA Grapalat"/>
          <w:i/>
        </w:rPr>
        <w:t>.</w:t>
      </w:r>
      <w:r w:rsidR="0027234B" w:rsidRPr="0027234B">
        <w:rPr>
          <w:rFonts w:ascii="GHEA Grapalat" w:hAnsi="GHEA Grapalat"/>
          <w:i/>
        </w:rPr>
        <w:t>12</w:t>
      </w:r>
      <w:r w:rsidR="00901E8A" w:rsidRPr="008820EB">
        <w:rPr>
          <w:rFonts w:ascii="GHEA Grapalat" w:hAnsi="GHEA Grapalat"/>
          <w:i/>
        </w:rPr>
        <w:t>.202</w:t>
      </w:r>
      <w:r w:rsidR="00FB1C28" w:rsidRPr="0027234B">
        <w:rPr>
          <w:rFonts w:ascii="GHEA Grapalat" w:hAnsi="GHEA Grapalat"/>
          <w:i/>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BodyText"/>
        <w:widowControl w:val="0"/>
        <w:spacing w:after="160"/>
        <w:ind w:right="-7" w:firstLine="567"/>
        <w:jc w:val="center"/>
        <w:rPr>
          <w:rFonts w:ascii="GHEA Grapalat" w:hAnsi="GHEA Grapalat"/>
        </w:rPr>
      </w:pPr>
    </w:p>
    <w:p w14:paraId="141F42DD" w14:textId="77777777" w:rsidR="00096865" w:rsidRPr="00D071E5" w:rsidRDefault="00096865" w:rsidP="00B46D58">
      <w:pPr>
        <w:pStyle w:val="BodyText"/>
        <w:widowControl w:val="0"/>
        <w:spacing w:after="160"/>
        <w:ind w:right="-7" w:firstLine="567"/>
        <w:jc w:val="center"/>
        <w:rPr>
          <w:rFonts w:ascii="GHEA Grapalat" w:hAnsi="GHEA Grapalat"/>
        </w:rPr>
      </w:pPr>
    </w:p>
    <w:p w14:paraId="0E54D175" w14:textId="77777777" w:rsidR="000763E5" w:rsidRPr="00D071E5" w:rsidRDefault="000763E5" w:rsidP="00B46D58">
      <w:pPr>
        <w:pStyle w:val="BodyText"/>
        <w:widowControl w:val="0"/>
        <w:spacing w:after="160"/>
        <w:ind w:right="-7" w:firstLine="567"/>
        <w:jc w:val="center"/>
        <w:rPr>
          <w:rFonts w:ascii="GHEA Grapalat" w:hAnsi="GHEA Grapalat"/>
        </w:rPr>
      </w:pPr>
    </w:p>
    <w:p w14:paraId="66F43FAE" w14:textId="3136F62E" w:rsidR="00096865" w:rsidRPr="00D071E5" w:rsidRDefault="00DE2E5D" w:rsidP="00A67792">
      <w:pPr>
        <w:pStyle w:val="BodyTextIndent"/>
        <w:widowControl w:val="0"/>
        <w:spacing w:after="160" w:line="240" w:lineRule="auto"/>
        <w:ind w:firstLine="567"/>
        <w:jc w:val="center"/>
        <w:rPr>
          <w:rFonts w:ascii="GHEA Grapalat" w:hAnsi="GHEA Grapalat"/>
          <w:sz w:val="28"/>
          <w:szCs w:val="28"/>
        </w:rPr>
      </w:pPr>
      <w:r>
        <w:rPr>
          <w:rFonts w:ascii="GHEA Grapalat" w:hAnsi="GHEA Grapalat"/>
          <w:i w:val="0"/>
          <w:sz w:val="28"/>
          <w:szCs w:val="28"/>
        </w:rPr>
        <w:t>«АШТАРАКСКАЯ ОСНОВНАЯ ШКОЛА № 4 ИМЕНИ ГРИГОРА КАПАНЦЯНА”</w:t>
      </w:r>
      <w:r w:rsidRPr="002E3508">
        <w:rPr>
          <w:rFonts w:ascii="GHEA Grapalat" w:hAnsi="GHEA Grapalat"/>
          <w:i w:val="0"/>
          <w:sz w:val="28"/>
          <w:szCs w:val="28"/>
        </w:rPr>
        <w:t xml:space="preserve"> </w:t>
      </w:r>
      <w:r w:rsidRPr="00D071E5">
        <w:rPr>
          <w:rFonts w:ascii="GHEA Grapalat" w:hAnsi="GHEA Grapalat"/>
          <w:i w:val="0"/>
          <w:sz w:val="28"/>
          <w:szCs w:val="28"/>
        </w:rPr>
        <w:t>ГHКО</w:t>
      </w:r>
    </w:p>
    <w:p w14:paraId="6D665DD1" w14:textId="77777777" w:rsidR="000763E5" w:rsidRPr="00D071E5" w:rsidRDefault="000763E5" w:rsidP="00A67792">
      <w:pPr>
        <w:pStyle w:val="BodyText"/>
        <w:widowControl w:val="0"/>
        <w:spacing w:after="160"/>
        <w:ind w:right="-7"/>
        <w:rPr>
          <w:rFonts w:ascii="GHEA Grapalat" w:hAnsi="GHEA Grapalat"/>
        </w:rPr>
      </w:pPr>
    </w:p>
    <w:p w14:paraId="0B2A0DF2" w14:textId="77777777" w:rsidR="00096865" w:rsidRPr="00D071E5" w:rsidRDefault="000763E5" w:rsidP="00B46D58">
      <w:pPr>
        <w:pStyle w:val="BodyText"/>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422449E6" w14:textId="77777777" w:rsidR="00096865" w:rsidRPr="0074421C" w:rsidRDefault="00096865" w:rsidP="004A2E59">
      <w:pPr>
        <w:pStyle w:val="BodyText"/>
        <w:widowControl w:val="0"/>
        <w:spacing w:after="160"/>
        <w:ind w:right="-7"/>
        <w:rPr>
          <w:rFonts w:ascii="GHEA Grapalat" w:hAnsi="GHEA Grapalat" w:cs="Sylfaen"/>
          <w:b/>
        </w:rPr>
      </w:pPr>
    </w:p>
    <w:p w14:paraId="0533D174" w14:textId="6F915354" w:rsidR="00895CE5" w:rsidRPr="00D071E5" w:rsidRDefault="00DE2E5D" w:rsidP="00895CE5">
      <w:pPr>
        <w:pStyle w:val="BodyTextIndent"/>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НА ЗАПРОС КОТИРОВКИ, ОБЪЯВЛЕННЫЙ С ЦЕЛЬЮ ПРИОБРЕТЕНИЯ</w:t>
      </w:r>
    </w:p>
    <w:p w14:paraId="2FF6FAE6" w14:textId="42D05F02" w:rsidR="00D9392A" w:rsidRPr="00D071E5" w:rsidRDefault="00DE2E5D" w:rsidP="00D071E5">
      <w:pPr>
        <w:pStyle w:val="BodyTextIndent"/>
        <w:widowControl w:val="0"/>
        <w:spacing w:after="160" w:line="240" w:lineRule="auto"/>
        <w:ind w:firstLine="567"/>
        <w:jc w:val="center"/>
        <w:rPr>
          <w:rFonts w:ascii="GHEA Grapalat" w:eastAsia="Arial Unicode MS" w:hAnsi="GHEA Grapalat" w:cs="Arial Unicode MS"/>
          <w:i w:val="0"/>
          <w:sz w:val="24"/>
          <w:szCs w:val="24"/>
        </w:rPr>
      </w:pPr>
      <w:r>
        <w:rPr>
          <w:rFonts w:ascii="GHEA Grapalat" w:eastAsia="Arial Unicode MS" w:hAnsi="GHEA Grapalat" w:cs="Arial Unicode MS"/>
          <w:i w:val="0"/>
          <w:sz w:val="24"/>
          <w:szCs w:val="24"/>
        </w:rPr>
        <w:t xml:space="preserve">«АШТАРАКСКАЯ ОСНОВНАЯ ШКОЛА № 4 ИМЕНИ ГРИГОРА </w:t>
      </w:r>
      <w:proofErr w:type="gramStart"/>
      <w:r>
        <w:rPr>
          <w:rFonts w:ascii="GHEA Grapalat" w:eastAsia="Arial Unicode MS" w:hAnsi="GHEA Grapalat" w:cs="Arial Unicode MS"/>
          <w:i w:val="0"/>
          <w:sz w:val="24"/>
          <w:szCs w:val="24"/>
        </w:rPr>
        <w:t>КАПАНЦЯНА”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 Г</w:t>
      </w:r>
      <w:proofErr w:type="gramEnd"/>
      <w:r w:rsidRPr="00D071E5">
        <w:rPr>
          <w:rFonts w:ascii="GHEA Grapalat" w:eastAsia="Arial Unicode MS" w:hAnsi="GHEA Grapalat" w:cs="Arial Unicode MS"/>
          <w:i w:val="0"/>
          <w:sz w:val="24"/>
          <w:szCs w:val="24"/>
        </w:rPr>
        <w:t xml:space="preserve">HКО </w:t>
      </w:r>
    </w:p>
    <w:p w14:paraId="31042664" w14:textId="7CE8065F" w:rsidR="00096865" w:rsidRPr="00D071E5" w:rsidRDefault="00DE2E5D" w:rsidP="00D071E5">
      <w:pPr>
        <w:pStyle w:val="BodyTextIndent"/>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 xml:space="preserve">ДЛЯ НУЖД " </w:t>
      </w:r>
      <w:proofErr w:type="gramStart"/>
      <w:r w:rsidRPr="00D071E5">
        <w:rPr>
          <w:rFonts w:ascii="GHEA Grapalat" w:eastAsia="Arial Unicode MS" w:hAnsi="GHEA Grapalat" w:cs="Arial Unicode MS"/>
          <w:i w:val="0"/>
          <w:sz w:val="24"/>
          <w:szCs w:val="24"/>
        </w:rPr>
        <w:t>ПИЩЕВЫХ</w:t>
      </w:r>
      <w:r w:rsidRPr="006B17FC">
        <w:rPr>
          <w:rFonts w:ascii="GHEA Grapalat" w:eastAsia="Arial Unicode MS" w:hAnsi="GHEA Grapalat" w:cs="Arial Unicode MS"/>
          <w:i w:val="0"/>
          <w:sz w:val="24"/>
          <w:szCs w:val="24"/>
        </w:rPr>
        <w:t xml:space="preserve">  ПРОДУКТОВ</w:t>
      </w:r>
      <w:proofErr w:type="gramEnd"/>
      <w:r w:rsidRPr="00D071E5">
        <w:rPr>
          <w:rFonts w:ascii="GHEA Grapalat" w:eastAsia="Arial Unicode MS" w:hAnsi="GHEA Grapalat" w:cs="Arial Unicode MS"/>
        </w:rPr>
        <w:t>"</w:t>
      </w:r>
    </w:p>
    <w:p w14:paraId="0741A632" w14:textId="77777777" w:rsidR="00CE0D95" w:rsidRPr="00D071E5" w:rsidRDefault="00CE0D95" w:rsidP="00B46D58">
      <w:pPr>
        <w:pStyle w:val="BodyText"/>
        <w:widowControl w:val="0"/>
        <w:spacing w:after="160"/>
        <w:ind w:right="-7" w:firstLine="567"/>
        <w:jc w:val="center"/>
        <w:rPr>
          <w:rFonts w:ascii="GHEA Grapalat" w:hAnsi="GHEA Grapalat"/>
        </w:rPr>
      </w:pPr>
    </w:p>
    <w:p w14:paraId="7C9173CC" w14:textId="77777777" w:rsidR="00CE0D95" w:rsidRPr="00D071E5" w:rsidRDefault="00CE0D95" w:rsidP="00B46D58">
      <w:pPr>
        <w:pStyle w:val="BodyText"/>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0AB8DCDC" w:rsidR="00CA5E3A" w:rsidRPr="00DE2E5D" w:rsidRDefault="00DE2E5D" w:rsidP="00CA5E3A">
      <w:pPr>
        <w:pStyle w:val="BodyTextIndent"/>
        <w:widowControl w:val="0"/>
        <w:spacing w:after="160" w:line="240" w:lineRule="auto"/>
        <w:ind w:firstLine="567"/>
        <w:jc w:val="center"/>
        <w:rPr>
          <w:rFonts w:ascii="GHEA Grapalat" w:hAnsi="GHEA Grapalat"/>
          <w:i w:val="0"/>
          <w:sz w:val="28"/>
          <w:szCs w:val="28"/>
        </w:rPr>
      </w:pPr>
      <w:r w:rsidRPr="00DE2E5D">
        <w:rPr>
          <w:rFonts w:ascii="GHEA Grapalat" w:hAnsi="GHEA Grapalat"/>
          <w:i w:val="0"/>
          <w:sz w:val="28"/>
          <w:szCs w:val="28"/>
        </w:rPr>
        <w:t xml:space="preserve">«АШТАРАКСКАЯ ОСНОВНАЯ ШКОЛА № 4 ИМЕНИ ГРИГОРА КАПАНЦЯНА” </w:t>
      </w:r>
      <w:r w:rsidRPr="00DE2E5D">
        <w:rPr>
          <w:rFonts w:ascii="GHEA Grapalat" w:hAnsi="GHEA Grapalat"/>
          <w:i w:val="0"/>
          <w:sz w:val="28"/>
          <w:szCs w:val="28"/>
          <w:u w:val="single"/>
        </w:rPr>
        <w:t>ГHКО</w:t>
      </w:r>
    </w:p>
    <w:p w14:paraId="67808490" w14:textId="4C8BEB61" w:rsidR="00CA5E3A" w:rsidRPr="00D071E5" w:rsidRDefault="00DE2E5D" w:rsidP="00CA5E3A">
      <w:pPr>
        <w:pStyle w:val="BodyText"/>
        <w:widowControl w:val="0"/>
        <w:spacing w:after="0"/>
        <w:ind w:right="-7"/>
        <w:jc w:val="center"/>
        <w:rPr>
          <w:rFonts w:ascii="GHEA Grapalat" w:eastAsia="Arial Unicode MS" w:hAnsi="GHEA Grapalat" w:cs="Arial Unicode MS"/>
          <w:b/>
        </w:rPr>
      </w:pPr>
      <w:r w:rsidRPr="00DE2E5D">
        <w:rPr>
          <w:rFonts w:ascii="GHEA Grapalat" w:eastAsia="Arial Unicode MS" w:hAnsi="GHEA Grapalat" w:cs="Arial Unicode MS"/>
        </w:rPr>
        <w:t>ДЛЯ НУЖД " ПИЩЕВЫХ ПРОДУКТОВ</w:t>
      </w:r>
      <w:r w:rsidR="00CA5E3A"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w:t>
      </w:r>
      <w:proofErr w:type="gramEnd"/>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FootnoteReference"/>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proofErr w:type="gramStart"/>
      <w:r w:rsidR="00174DAB" w:rsidRPr="00D071E5">
        <w:rPr>
          <w:rFonts w:ascii="GHEA Grapalat" w:hAnsi="GHEA Grapalat"/>
        </w:rPr>
        <w:t>квалификации  и</w:t>
      </w:r>
      <w:proofErr w:type="gramEnd"/>
      <w:r w:rsidR="00174DAB" w:rsidRPr="00D071E5">
        <w:rPr>
          <w:rFonts w:ascii="GHEA Grapalat" w:hAnsi="GHEA Grapalat"/>
        </w:rPr>
        <w:t xml:space="preserve">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254B3244"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w:t>
      </w:r>
      <w:proofErr w:type="gramStart"/>
      <w:r w:rsidR="00A30084" w:rsidRPr="00D071E5">
        <w:rPr>
          <w:rFonts w:ascii="GHEA Grapalat" w:hAnsi="GHEA Grapalat"/>
          <w:spacing w:val="-6"/>
          <w:sz w:val="22"/>
          <w:szCs w:val="22"/>
        </w:rPr>
        <w:t>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proofErr w:type="gramEnd"/>
      <w:r w:rsidR="00096865" w:rsidRPr="00D071E5">
        <w:rPr>
          <w:rFonts w:ascii="GHEA Grapalat" w:hAnsi="GHEA Grapalat"/>
          <w:spacing w:val="-6"/>
          <w:sz w:val="22"/>
          <w:szCs w:val="22"/>
        </w:rPr>
        <w:t xml:space="preserve">, проводимом под кодом </w:t>
      </w:r>
      <w:r w:rsidR="0027234B">
        <w:rPr>
          <w:rFonts w:ascii="GHEA Grapalat" w:hAnsi="GHEA Grapalat"/>
        </w:rPr>
        <w:t>ԱՄԱՀԴ4-ԳՀԱՊՁԲ-2026/01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50F63679" w:rsidR="00350DC6" w:rsidRPr="00D071E5" w:rsidRDefault="00096865" w:rsidP="00350DC6">
      <w:pPr>
        <w:pStyle w:val="BodyTextIndent"/>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proofErr w:type="spellStart"/>
      <w:r w:rsidR="00C60D22" w:rsidRPr="00C60D22">
        <w:rPr>
          <w:rFonts w:ascii="GHEA Grapalat" w:hAnsi="GHEA Grapalat"/>
          <w:b/>
          <w:i w:val="0"/>
          <w:sz w:val="24"/>
          <w:szCs w:val="24"/>
          <w:u w:val="single"/>
        </w:rPr>
        <w:t>Аштаракская</w:t>
      </w:r>
      <w:proofErr w:type="spellEnd"/>
      <w:r w:rsidR="00C60D22" w:rsidRPr="00C60D22">
        <w:rPr>
          <w:rFonts w:ascii="GHEA Grapalat" w:hAnsi="GHEA Grapalat"/>
          <w:b/>
          <w:i w:val="0"/>
          <w:sz w:val="24"/>
          <w:szCs w:val="24"/>
          <w:u w:val="single"/>
        </w:rPr>
        <w:t xml:space="preserve"> Основная Школа № 4 Имени </w:t>
      </w:r>
      <w:proofErr w:type="spellStart"/>
      <w:r w:rsidR="00C60D22" w:rsidRPr="00C60D22">
        <w:rPr>
          <w:rFonts w:ascii="GHEA Grapalat" w:hAnsi="GHEA Grapalat"/>
          <w:b/>
          <w:i w:val="0"/>
          <w:sz w:val="24"/>
          <w:szCs w:val="24"/>
          <w:u w:val="single"/>
        </w:rPr>
        <w:t>Григора</w:t>
      </w:r>
      <w:proofErr w:type="spellEnd"/>
      <w:r w:rsidR="00C60D22" w:rsidRPr="00C60D22">
        <w:rPr>
          <w:rFonts w:ascii="GHEA Grapalat" w:hAnsi="GHEA Grapalat"/>
          <w:b/>
          <w:i w:val="0"/>
          <w:sz w:val="24"/>
          <w:szCs w:val="24"/>
          <w:u w:val="single"/>
        </w:rPr>
        <w:t xml:space="preserve"> </w:t>
      </w:r>
      <w:proofErr w:type="spellStart"/>
      <w:r w:rsidR="00C60D22" w:rsidRPr="00C60D22">
        <w:rPr>
          <w:rFonts w:ascii="GHEA Grapalat" w:hAnsi="GHEA Grapalat"/>
          <w:b/>
          <w:i w:val="0"/>
          <w:sz w:val="24"/>
          <w:szCs w:val="24"/>
          <w:u w:val="single"/>
        </w:rPr>
        <w:t>Капанцяна</w:t>
      </w:r>
      <w:proofErr w:type="spellEnd"/>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D9B2B32" w:rsidR="00350DC6" w:rsidRPr="00FB1C28" w:rsidRDefault="00A81DD5" w:rsidP="00350DC6">
      <w:pPr>
        <w:spacing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Адрес электронной почты секретаря оценочной комиссии </w:t>
      </w:r>
      <w:r w:rsidR="00FB1C28" w:rsidRPr="00FB1C28">
        <w:rPr>
          <w:rFonts w:ascii="GHEA Grapalat" w:hAnsi="GHEA Grapalat"/>
          <w:sz w:val="22"/>
          <w:szCs w:val="22"/>
        </w:rPr>
        <w:t>“</w:t>
      </w:r>
      <w:hyperlink r:id="rId9" w:history="1">
        <w:r w:rsidR="00FB1C28" w:rsidRPr="00FB1C28">
          <w:rPr>
            <w:rFonts w:ascii="GHEA Grapalat" w:hAnsi="GHEA Grapalat"/>
            <w:sz w:val="22"/>
            <w:szCs w:val="22"/>
          </w:rPr>
          <w:t>anna.tonoyan.88@mail.ru</w:t>
        </w:r>
      </w:hyperlink>
      <w:r w:rsidR="00FB1C28" w:rsidRPr="00FB1C28">
        <w:t>”</w:t>
      </w:r>
    </w:p>
    <w:p w14:paraId="1B686C1C" w14:textId="77777777" w:rsidR="00096865" w:rsidRPr="00D071E5" w:rsidRDefault="00F5653D" w:rsidP="00350DC6">
      <w:pPr>
        <w:pStyle w:val="BodyTextIndent2"/>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755F4858" w:rsidR="00FB735C" w:rsidRPr="00476110" w:rsidRDefault="00845AA5" w:rsidP="00D9392A">
      <w:pPr>
        <w:pStyle w:val="BodyTextIndent"/>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УПАКОВКА ПИЩЕВЫХ ПРОДУКТОВ</w:t>
      </w:r>
      <w:r w:rsidRPr="00D071E5">
        <w:rPr>
          <w:rFonts w:ascii="GHEA Grapalat" w:hAnsi="GHEA Grapalat"/>
          <w:i w:val="0"/>
          <w:sz w:val="24"/>
          <w:szCs w:val="24"/>
        </w:rPr>
        <w:t xml:space="preserve">" (далее — также товар) для </w:t>
      </w:r>
      <w:r w:rsidR="00DE2E5D">
        <w:rPr>
          <w:rFonts w:ascii="GHEA Grapalat" w:hAnsi="GHEA Grapalat"/>
          <w:i w:val="0"/>
          <w:sz w:val="24"/>
          <w:szCs w:val="24"/>
        </w:rPr>
        <w:t>«</w:t>
      </w:r>
      <w:proofErr w:type="spellStart"/>
      <w:r w:rsidR="00DE2E5D">
        <w:rPr>
          <w:rFonts w:ascii="GHEA Grapalat" w:hAnsi="GHEA Grapalat"/>
          <w:i w:val="0"/>
          <w:sz w:val="24"/>
          <w:szCs w:val="24"/>
        </w:rPr>
        <w:t>Аштаракская</w:t>
      </w:r>
      <w:proofErr w:type="spellEnd"/>
      <w:r w:rsidR="00DE2E5D">
        <w:rPr>
          <w:rFonts w:ascii="GHEA Grapalat" w:hAnsi="GHEA Grapalat"/>
          <w:i w:val="0"/>
          <w:sz w:val="24"/>
          <w:szCs w:val="24"/>
        </w:rPr>
        <w:t xml:space="preserve"> Основная Школа № 4 Имени </w:t>
      </w:r>
      <w:proofErr w:type="spellStart"/>
      <w:r w:rsidR="00DE2E5D">
        <w:rPr>
          <w:rFonts w:ascii="GHEA Grapalat" w:hAnsi="GHEA Grapalat"/>
          <w:i w:val="0"/>
          <w:sz w:val="24"/>
          <w:szCs w:val="24"/>
        </w:rPr>
        <w:t>Григора</w:t>
      </w:r>
      <w:proofErr w:type="spellEnd"/>
      <w:r w:rsidR="00DE2E5D">
        <w:rPr>
          <w:rFonts w:ascii="GHEA Grapalat" w:hAnsi="GHEA Grapalat"/>
          <w:i w:val="0"/>
          <w:sz w:val="24"/>
          <w:szCs w:val="24"/>
        </w:rPr>
        <w:t xml:space="preserve"> </w:t>
      </w:r>
      <w:proofErr w:type="spellStart"/>
      <w:r w:rsidR="00DE2E5D">
        <w:rPr>
          <w:rFonts w:ascii="GHEA Grapalat" w:hAnsi="GHEA Grapalat"/>
          <w:i w:val="0"/>
          <w:sz w:val="24"/>
          <w:szCs w:val="24"/>
        </w:rPr>
        <w:t>Капанцяна</w:t>
      </w:r>
      <w:proofErr w:type="spellEnd"/>
      <w:r w:rsidR="00DE2E5D">
        <w:rPr>
          <w:rFonts w:ascii="GHEA Grapalat" w:hAnsi="GHEA Grapalat"/>
          <w:i w:val="0"/>
          <w:sz w:val="24"/>
          <w:szCs w:val="24"/>
        </w:rPr>
        <w:t>”</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BodyTextIndent"/>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BodyTextIndent2"/>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BodyTextIndent2"/>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BodyTextIndent2"/>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BodyTextIndent2"/>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BodyTextIndent2"/>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BodyTextIndent2"/>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BodyTextIndent2"/>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BodyTextIndent2"/>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BodyTextIndent2"/>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BodyTextIndent2"/>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BodyTextIndent2"/>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BodyTextIndent2"/>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BodyTextIndent2"/>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BodyTextIndent2"/>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BodyTextIndent2"/>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BodyTextIndent2"/>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BodyTextIndent2"/>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BodyTextIndent2"/>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BodyTextIndent2"/>
              <w:widowControl w:val="0"/>
              <w:spacing w:after="120" w:line="240" w:lineRule="auto"/>
              <w:ind w:firstLine="0"/>
            </w:pPr>
            <w:r w:rsidRPr="00BE3918">
              <w:t>Йогурт</w:t>
            </w:r>
          </w:p>
        </w:tc>
      </w:tr>
      <w:tr w:rsidR="00B31ECA" w:rsidRPr="00D071E5" w14:paraId="6B092E44" w14:textId="77777777" w:rsidTr="003E1950">
        <w:trPr>
          <w:jc w:val="center"/>
        </w:trPr>
        <w:tc>
          <w:tcPr>
            <w:tcW w:w="1530" w:type="dxa"/>
            <w:vAlign w:val="center"/>
          </w:tcPr>
          <w:p w14:paraId="77CF06BA" w14:textId="77777777" w:rsidR="00B31ECA" w:rsidRDefault="00B31ECA" w:rsidP="00B31ECA">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25E5C0D5" w:rsidR="00B31ECA" w:rsidRPr="00E10042" w:rsidRDefault="00DE2E5D" w:rsidP="00B31ECA">
            <w:pPr>
              <w:pStyle w:val="BodyTextIndent2"/>
              <w:widowControl w:val="0"/>
              <w:spacing w:after="120" w:line="240" w:lineRule="auto"/>
              <w:ind w:firstLine="0"/>
            </w:pPr>
            <w:r w:rsidRPr="00DE2E5D">
              <w:t>Томатная паста</w:t>
            </w:r>
          </w:p>
        </w:tc>
      </w:tr>
    </w:tbl>
    <w:p w14:paraId="113FEC2E" w14:textId="77777777" w:rsidR="00096865" w:rsidRPr="00D071E5" w:rsidRDefault="0081650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D071E5">
        <w:rPr>
          <w:rFonts w:ascii="GHEA Grapalat" w:hAnsi="GHEA Grapalat"/>
        </w:rPr>
        <w:t>драмов</w:t>
      </w:r>
      <w:proofErr w:type="spellEnd"/>
      <w:r w:rsidRPr="00D071E5">
        <w:rPr>
          <w:rFonts w:ascii="GHEA Grapalat" w:hAnsi="GHEA Grapalat"/>
        </w:rPr>
        <w:t xml:space="preserve">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 xml:space="preserve">финансирование терроризма, эксплуатацию детей или преступление, включающее </w:t>
      </w:r>
      <w:proofErr w:type="spellStart"/>
      <w:r w:rsidRPr="00D071E5">
        <w:rPr>
          <w:rFonts w:ascii="GHEA Grapalat" w:hAnsi="GHEA Grapalat"/>
        </w:rPr>
        <w:t>трафикинг</w:t>
      </w:r>
      <w:proofErr w:type="spellEnd"/>
      <w:r w:rsidRPr="00D071E5">
        <w:rPr>
          <w:rFonts w:ascii="GHEA Grapalat" w:hAnsi="GHEA Grapalat"/>
        </w:rPr>
        <w:t xml:space="preserve">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071E5">
        <w:rPr>
          <w:rFonts w:ascii="GHEA Grapalat" w:hAnsi="GHEA Grapalat"/>
        </w:rPr>
        <w:t>необжалуемый</w:t>
      </w:r>
      <w:proofErr w:type="spellEnd"/>
      <w:r w:rsidRPr="00D071E5">
        <w:rPr>
          <w:rFonts w:ascii="GHEA Grapalat" w:hAnsi="GHEA Grapalat"/>
        </w:rPr>
        <w:t xml:space="preserve"> административный акт за </w:t>
      </w:r>
      <w:proofErr w:type="spellStart"/>
      <w:r w:rsidRPr="00D071E5">
        <w:rPr>
          <w:rFonts w:ascii="GHEA Grapalat" w:hAnsi="GHEA Grapalat"/>
        </w:rPr>
        <w:t>антиконкурентное</w:t>
      </w:r>
      <w:proofErr w:type="spellEnd"/>
      <w:r w:rsidRPr="00D071E5">
        <w:rPr>
          <w:rFonts w:ascii="GHEA Grapalat" w:hAnsi="GHEA Grapalat"/>
        </w:rPr>
        <w:t xml:space="preserve">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w:t>
      </w:r>
      <w:r w:rsidRPr="00D071E5">
        <w:rPr>
          <w:rFonts w:ascii="GHEA Grapalat" w:hAnsi="GHEA Grapalat"/>
          <w:color w:val="000000"/>
        </w:rPr>
        <w:lastRenderedPageBreak/>
        <w:t>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BodyTextIndent2"/>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BodyTextIndent2"/>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FootnoteReference"/>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proofErr w:type="spellStart"/>
      <w:r w:rsidR="00F9791A" w:rsidRPr="00D071E5">
        <w:rPr>
          <w:rFonts w:ascii="GHEA Grapalat" w:hAnsi="GHEA Grapalat"/>
        </w:rPr>
        <w:t>ое</w:t>
      </w:r>
      <w:proofErr w:type="spellEnd"/>
      <w:r w:rsidR="00F9791A" w:rsidRPr="00D071E5">
        <w:rPr>
          <w:rFonts w:ascii="GHEA Grapalat" w:hAnsi="GHEA Grapalat"/>
        </w:rPr>
        <w:t xml:space="preserve">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FootnoteReference"/>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w:t>
      </w:r>
      <w:proofErr w:type="gramStart"/>
      <w:r w:rsidR="00B4502F" w:rsidRPr="00D071E5">
        <w:rPr>
          <w:rFonts w:ascii="GHEA Grapalat" w:hAnsi="GHEA Grapalat"/>
          <w:sz w:val="24"/>
          <w:szCs w:val="24"/>
        </w:rPr>
        <w:t xml:space="preserve">котировки </w:t>
      </w:r>
      <w:r w:rsidRPr="00D071E5">
        <w:rPr>
          <w:rFonts w:ascii="GHEA Grapalat" w:hAnsi="GHEA Grapalat"/>
          <w:sz w:val="24"/>
          <w:szCs w:val="24"/>
        </w:rPr>
        <w:t>.</w:t>
      </w:r>
      <w:proofErr w:type="gramEnd"/>
    </w:p>
    <w:p w14:paraId="4B3226C7" w14:textId="0E56DD96" w:rsidR="00A80ECD" w:rsidRPr="00D071E5" w:rsidRDefault="00A80ECD" w:rsidP="008C6890">
      <w:pPr>
        <w:pStyle w:val="BodyTextIndent2"/>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proofErr w:type="spellStart"/>
      <w:r w:rsidR="00DE2E5D" w:rsidRPr="00DE2E5D">
        <w:rPr>
          <w:rFonts w:ascii="GHEA Grapalat" w:hAnsi="GHEA Grapalat"/>
          <w:sz w:val="24"/>
          <w:szCs w:val="24"/>
        </w:rPr>
        <w:t>Нарекацу</w:t>
      </w:r>
      <w:proofErr w:type="spellEnd"/>
      <w:r w:rsidR="00DE2E5D" w:rsidRPr="00DE2E5D">
        <w:rPr>
          <w:rFonts w:ascii="GHEA Grapalat" w:hAnsi="GHEA Grapalat"/>
          <w:sz w:val="24"/>
          <w:szCs w:val="24"/>
        </w:rPr>
        <w:t xml:space="preserve"> ул., 79 </w:t>
      </w:r>
      <w:proofErr w:type="gramStart"/>
      <w:r w:rsidR="00DE2E5D" w:rsidRPr="00DE2E5D">
        <w:rPr>
          <w:rFonts w:ascii="GHEA Grapalat" w:hAnsi="GHEA Grapalat"/>
          <w:sz w:val="24"/>
          <w:szCs w:val="24"/>
        </w:rPr>
        <w:t xml:space="preserve">дом </w:t>
      </w:r>
      <w:r w:rsidR="00B31ECA" w:rsidRPr="00B31ECA">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не</w:t>
      </w:r>
      <w:proofErr w:type="gramEnd"/>
      <w:r w:rsidRPr="00D071E5">
        <w:rPr>
          <w:rFonts w:ascii="GHEA Grapalat" w:eastAsia="Arial Unicode MS" w:hAnsi="GHEA Grapalat" w:cs="Arial Unicode MS"/>
          <w:sz w:val="24"/>
          <w:szCs w:val="24"/>
        </w:rPr>
        <w:t xml:space="preserve"> позднее, чем "</w:t>
      </w:r>
      <w:r w:rsidR="004E692F">
        <w:rPr>
          <w:rFonts w:ascii="GHEA Grapalat" w:eastAsia="Arial Unicode MS" w:hAnsi="GHEA Grapalat" w:cs="Arial Unicode MS"/>
          <w:sz w:val="24"/>
          <w:szCs w:val="24"/>
        </w:rPr>
        <w:t>10:00</w:t>
      </w:r>
      <w:r w:rsidRPr="00D071E5">
        <w:rPr>
          <w:rFonts w:ascii="GHEA Grapalat" w:eastAsia="Arial Unicode MS" w:hAnsi="GHEA Grapalat" w:cs="Arial Unicode MS"/>
          <w:sz w:val="24"/>
          <w:szCs w:val="24"/>
        </w:rPr>
        <w:t>" часов "</w:t>
      </w:r>
      <w:r w:rsidR="000505A2" w:rsidRPr="004C5BDB">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BodyTextIndent2"/>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proofErr w:type="spellStart"/>
      <w:r w:rsidR="00B31ECA" w:rsidRPr="00B31ECA">
        <w:rPr>
          <w:rFonts w:ascii="GHEA Grapalat" w:hAnsi="GHEA Grapalat"/>
          <w:sz w:val="24"/>
          <w:szCs w:val="24"/>
        </w:rPr>
        <w:t>Сирарпи</w:t>
      </w:r>
      <w:proofErr w:type="spellEnd"/>
      <w:r w:rsidR="00B31ECA" w:rsidRPr="00B31ECA">
        <w:rPr>
          <w:rFonts w:ascii="GHEA Grapalat" w:hAnsi="GHEA Grapalat"/>
          <w:sz w:val="24"/>
          <w:szCs w:val="24"/>
        </w:rPr>
        <w:t xml:space="preserve"> </w:t>
      </w:r>
      <w:proofErr w:type="spellStart"/>
      <w:r w:rsidR="00B31ECA" w:rsidRPr="00B31ECA">
        <w:rPr>
          <w:rFonts w:ascii="GHEA Grapalat" w:hAnsi="GHEA Grapalat"/>
          <w:sz w:val="24"/>
          <w:szCs w:val="24"/>
        </w:rPr>
        <w:t>Бекташян</w:t>
      </w:r>
      <w:proofErr w:type="spellEnd"/>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D071E5">
        <w:rPr>
          <w:rFonts w:ascii="GHEA Grapalat" w:hAnsi="GHEA Grapalat"/>
        </w:rPr>
        <w:t xml:space="preserve">телефона </w:t>
      </w:r>
      <w:r w:rsidRPr="00D071E5">
        <w:rPr>
          <w:rFonts w:ascii="GHEA Grapalat" w:hAnsi="GHEA Grapalat"/>
        </w:rPr>
        <w:t>,</w:t>
      </w:r>
      <w:proofErr w:type="gramEnd"/>
      <w:r w:rsidRPr="00D071E5">
        <w:rPr>
          <w:rFonts w:ascii="GHEA Grapalat" w:hAnsi="GHEA Grapalat"/>
        </w:rPr>
        <w:t xml:space="preserve">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 xml:space="preserve">в) объявление об отсутствии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w:t>
      </w:r>
      <w:proofErr w:type="spellStart"/>
      <w:r w:rsidRPr="00D071E5">
        <w:rPr>
          <w:rFonts w:ascii="GHEA Grapalat" w:hAnsi="GHEA Grapalat"/>
        </w:rPr>
        <w:t>взаимосвязянных</w:t>
      </w:r>
      <w:proofErr w:type="spellEnd"/>
      <w:r w:rsidRPr="00D071E5">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D071E5">
        <w:rPr>
          <w:rFonts w:ascii="GHEA Grapalat" w:hAnsi="GHEA Grapalat"/>
        </w:rPr>
        <w:t>пай)  в</w:t>
      </w:r>
      <w:proofErr w:type="gramEnd"/>
      <w:r w:rsidRPr="00D071E5">
        <w:rPr>
          <w:rFonts w:ascii="GHEA Grapalat" w:hAnsi="GHEA Grapalat"/>
        </w:rPr>
        <w:t xml:space="preserve">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FootnoteReference"/>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FootnoteReference"/>
          <w:rFonts w:ascii="GHEA Grapalat" w:hAnsi="GHEA Grapalat"/>
        </w:rPr>
        <w:t xml:space="preserve"> </w:t>
      </w:r>
      <w:r w:rsidR="00704EAA" w:rsidRPr="00D071E5">
        <w:rPr>
          <w:rStyle w:val="FootnoteReference"/>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w:t>
      </w:r>
      <w:proofErr w:type="spellStart"/>
      <w:r w:rsidR="00413595" w:rsidRPr="00D071E5">
        <w:rPr>
          <w:rFonts w:ascii="GHEA Grapalat" w:hAnsi="GHEA Grapalat"/>
          <w:sz w:val="24"/>
          <w:szCs w:val="24"/>
        </w:rPr>
        <w:t>лумы</w:t>
      </w:r>
      <w:proofErr w:type="spellEnd"/>
      <w:r w:rsidR="00413595" w:rsidRPr="00D071E5">
        <w:rPr>
          <w:rFonts w:ascii="GHEA Grapalat" w:hAnsi="GHEA Grapalat"/>
          <w:sz w:val="24"/>
          <w:szCs w:val="24"/>
        </w:rPr>
        <w:t xml:space="preserve">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BodyTextIndent2"/>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BodyTextIndent2"/>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BodyTextIndent2"/>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BodyTextIndent"/>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59C10DBE" w:rsidR="00096865" w:rsidRPr="00D071E5"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4C5BDB">
        <w:rPr>
          <w:rFonts w:ascii="GHEA Grapalat" w:hAnsi="GHEA Grapalat"/>
          <w:sz w:val="24"/>
          <w:szCs w:val="24"/>
        </w:rPr>
        <w:t>7</w:t>
      </w:r>
      <w:r w:rsidRPr="00D071E5">
        <w:rPr>
          <w:rFonts w:ascii="GHEA Grapalat" w:hAnsi="GHEA Grapalat"/>
          <w:sz w:val="24"/>
          <w:szCs w:val="24"/>
        </w:rPr>
        <w:t>"-ый день в "</w:t>
      </w:r>
      <w:r w:rsidR="008875BE" w:rsidRPr="004C5BDB">
        <w:rPr>
          <w:rFonts w:ascii="GHEA Grapalat" w:hAnsi="GHEA Grapalat"/>
          <w:sz w:val="24"/>
          <w:szCs w:val="24"/>
        </w:rPr>
        <w:t>1</w:t>
      </w:r>
      <w:r w:rsidR="00FB1C28" w:rsidRPr="004C5BDB">
        <w:rPr>
          <w:rFonts w:ascii="GHEA Grapalat" w:hAnsi="GHEA Grapalat"/>
          <w:sz w:val="24"/>
          <w:szCs w:val="24"/>
        </w:rPr>
        <w:t>2</w:t>
      </w:r>
      <w:r w:rsidR="008875BE" w:rsidRPr="004C5BDB">
        <w:rPr>
          <w:rFonts w:ascii="GHEA Grapalat" w:hAnsi="GHEA Grapalat"/>
          <w:sz w:val="24"/>
          <w:szCs w:val="24"/>
        </w:rPr>
        <w:t>։</w:t>
      </w:r>
      <w:r w:rsidR="004C5BDB" w:rsidRPr="004C5BDB">
        <w:rPr>
          <w:rFonts w:ascii="GHEA Grapalat" w:hAnsi="GHEA Grapalat"/>
          <w:sz w:val="24"/>
          <w:szCs w:val="24"/>
        </w:rPr>
        <w:t>0</w:t>
      </w:r>
      <w:r w:rsidR="008875BE" w:rsidRPr="004C5BD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w:t>
      </w:r>
      <w:proofErr w:type="spellStart"/>
      <w:r w:rsidR="00CA7C54" w:rsidRPr="00D071E5">
        <w:rPr>
          <w:rFonts w:ascii="GHEA Grapalat" w:hAnsi="GHEA Grapalat"/>
        </w:rPr>
        <w:t>семдесять</w:t>
      </w:r>
      <w:proofErr w:type="spellEnd"/>
      <w:r w:rsidR="00CA7C54" w:rsidRPr="00D071E5">
        <w:rPr>
          <w:rFonts w:ascii="GHEA Grapalat" w:hAnsi="GHEA Grapalat"/>
        </w:rPr>
        <w:t xml:space="preserve">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071E5">
        <w:rPr>
          <w:rFonts w:ascii="GHEA Grapalat" w:hAnsi="GHEA Grapalat"/>
          <w:i w:val="0"/>
          <w:sz w:val="24"/>
          <w:szCs w:val="24"/>
        </w:rPr>
        <w:t>драмом</w:t>
      </w:r>
      <w:proofErr w:type="spellEnd"/>
      <w:r w:rsidRPr="00D071E5">
        <w:rPr>
          <w:rFonts w:ascii="GHEA Grapalat" w:hAnsi="GHEA Grapalat"/>
          <w:i w:val="0"/>
          <w:sz w:val="24"/>
          <w:szCs w:val="24"/>
        </w:rPr>
        <w:t xml:space="preserve"> Республики Армения по </w:t>
      </w:r>
      <w:proofErr w:type="gramStart"/>
      <w:r w:rsidRPr="00D071E5">
        <w:rPr>
          <w:rFonts w:ascii="GHEA Grapalat" w:hAnsi="GHEA Grapalat"/>
          <w:i w:val="0"/>
          <w:sz w:val="24"/>
          <w:szCs w:val="24"/>
        </w:rPr>
        <w:t>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w:t>
      </w:r>
      <w:proofErr w:type="gramEnd"/>
      <w:r w:rsidR="008875BE" w:rsidRPr="00D071E5">
        <w:rPr>
          <w:rFonts w:ascii="GHEA Grapalat" w:hAnsi="GHEA Grapalat"/>
          <w:i w:val="0"/>
          <w:sz w:val="24"/>
          <w:szCs w:val="24"/>
        </w:rPr>
        <w:t xml:space="preserve"> Армения по курсу </w:t>
      </w:r>
      <w:proofErr w:type="spellStart"/>
      <w:r w:rsidR="008875BE" w:rsidRPr="00D071E5">
        <w:rPr>
          <w:rFonts w:ascii="GHEA Grapalat" w:hAnsi="GHEA Grapalat"/>
          <w:i w:val="0"/>
          <w:sz w:val="24"/>
          <w:szCs w:val="24"/>
        </w:rPr>
        <w:t>текущого</w:t>
      </w:r>
      <w:proofErr w:type="spellEnd"/>
      <w:r w:rsidR="008875BE" w:rsidRPr="00D071E5">
        <w:rPr>
          <w:rFonts w:ascii="GHEA Grapalat" w:hAnsi="GHEA Grapalat"/>
          <w:i w:val="0"/>
          <w:sz w:val="24"/>
          <w:szCs w:val="24"/>
        </w:rPr>
        <w:t xml:space="preserve">  дня  </w:t>
      </w:r>
      <w:r w:rsidR="003C78D9" w:rsidRPr="00D071E5">
        <w:rPr>
          <w:rStyle w:val="FootnoteReference"/>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proofErr w:type="gramStart"/>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w:t>
      </w:r>
      <w:proofErr w:type="gramEnd"/>
      <w:r w:rsidR="00A00A1F" w:rsidRPr="00D071E5">
        <w:rPr>
          <w:rFonts w:ascii="GHEA Grapalat" w:hAnsi="GHEA Grapalat"/>
          <w:sz w:val="24"/>
          <w:szCs w:val="24"/>
        </w:rPr>
        <w:t xml:space="preserve">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071E5">
        <w:rPr>
          <w:rFonts w:ascii="GHEA Grapalat" w:hAnsi="GHEA Grapalat"/>
          <w:sz w:val="24"/>
          <w:szCs w:val="24"/>
        </w:rPr>
        <w:t>приглашения</w:t>
      </w:r>
      <w:r w:rsidR="005A3D17" w:rsidRPr="00D071E5">
        <w:rPr>
          <w:rFonts w:ascii="GHEA Grapalat" w:hAnsi="GHEA Grapalat"/>
          <w:sz w:val="24"/>
          <w:szCs w:val="24"/>
        </w:rPr>
        <w:t>.</w:t>
      </w:r>
      <w:r w:rsidRPr="00D071E5">
        <w:rPr>
          <w:rFonts w:ascii="GHEA Grapalat" w:hAnsi="GHEA Grapalat"/>
          <w:sz w:val="24"/>
          <w:szCs w:val="24"/>
        </w:rPr>
        <w:t>При</w:t>
      </w:r>
      <w:proofErr w:type="spellEnd"/>
      <w:r w:rsidRPr="00D071E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w:t>
      </w:r>
      <w:proofErr w:type="gramStart"/>
      <w:r w:rsidR="00927888" w:rsidRPr="00D071E5">
        <w:rPr>
          <w:rFonts w:ascii="GHEA Grapalat" w:hAnsi="GHEA Grapalat"/>
          <w:sz w:val="24"/>
          <w:szCs w:val="24"/>
        </w:rPr>
        <w:t>установленную  заявкой</w:t>
      </w:r>
      <w:proofErr w:type="gramEnd"/>
      <w:r w:rsidR="00927888" w:rsidRPr="00D071E5">
        <w:rPr>
          <w:rFonts w:ascii="GHEA Grapalat" w:hAnsi="GHEA Grapalat"/>
          <w:sz w:val="24"/>
          <w:szCs w:val="24"/>
        </w:rPr>
        <w:t xml:space="preserve">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w:t>
      </w:r>
      <w:proofErr w:type="gramStart"/>
      <w:r w:rsidRPr="00D071E5">
        <w:rPr>
          <w:rFonts w:ascii="GHEA Grapalat" w:hAnsi="GHEA Grapalat"/>
          <w:sz w:val="24"/>
          <w:szCs w:val="24"/>
        </w:rPr>
        <w:t>истечения установленного для переговоров окончательного срока</w:t>
      </w:r>
      <w:proofErr w:type="gramEnd"/>
      <w:r w:rsidRPr="00D071E5">
        <w:rPr>
          <w:rFonts w:ascii="GHEA Grapalat" w:hAnsi="GHEA Grapalat"/>
          <w:sz w:val="24"/>
          <w:szCs w:val="24"/>
        </w:rPr>
        <w:t xml:space="preserve">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xml:space="preserve">, за исключением случая, предусмотренного </w:t>
      </w:r>
      <w:proofErr w:type="gramStart"/>
      <w:r w:rsidR="00C34AFD" w:rsidRPr="00D071E5">
        <w:rPr>
          <w:rFonts w:ascii="GHEA Grapalat" w:hAnsi="GHEA Grapalat"/>
          <w:sz w:val="24"/>
          <w:szCs w:val="24"/>
        </w:rPr>
        <w:t>абзацем ,</w:t>
      </w:r>
      <w:proofErr w:type="gramEnd"/>
      <w:r w:rsidR="00C34AFD" w:rsidRPr="00D071E5">
        <w:rPr>
          <w:rFonts w:ascii="GHEA Grapalat" w:hAnsi="GHEA Grapalat"/>
          <w:sz w:val="24"/>
          <w:szCs w:val="24"/>
        </w:rPr>
        <w:t>,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 xml:space="preserve">в электронной </w:t>
      </w:r>
      <w:proofErr w:type="gramStart"/>
      <w:r w:rsidR="001F0DAB" w:rsidRPr="00D071E5">
        <w:rPr>
          <w:rFonts w:ascii="GHEA Grapalat" w:hAnsi="GHEA Grapalat"/>
        </w:rPr>
        <w:t>форме</w:t>
      </w:r>
      <w:r w:rsidR="007A34A6" w:rsidRPr="00D071E5">
        <w:rPr>
          <w:rFonts w:ascii="GHEA Grapalat" w:hAnsi="GHEA Grapalat"/>
        </w:rPr>
        <w:t xml:space="preserve"> </w:t>
      </w:r>
      <w:r w:rsidRPr="00D071E5">
        <w:rPr>
          <w:rFonts w:ascii="GHEA Grapalat" w:hAnsi="GHEA Grapalat"/>
          <w:sz w:val="24"/>
          <w:szCs w:val="24"/>
        </w:rPr>
        <w:t xml:space="preserve"> информирует</w:t>
      </w:r>
      <w:proofErr w:type="gramEnd"/>
      <w:r w:rsidRPr="00D071E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spell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spell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 xml:space="preserve">оригинала вариант протокола заседания по вскрытию </w:t>
      </w:r>
      <w:proofErr w:type="gramStart"/>
      <w:r w:rsidRPr="00D071E5">
        <w:rPr>
          <w:rFonts w:ascii="GHEA Grapalat" w:hAnsi="GHEA Grapalat"/>
          <w:sz w:val="24"/>
          <w:szCs w:val="24"/>
        </w:rPr>
        <w:t>заявок</w:t>
      </w:r>
      <w:r w:rsidR="001E4A24" w:rsidRPr="00D071E5">
        <w:rPr>
          <w:rFonts w:ascii="GHEA Grapalat" w:hAnsi="GHEA Grapalat"/>
          <w:sz w:val="24"/>
          <w:szCs w:val="24"/>
        </w:rPr>
        <w:t xml:space="preserve">  и</w:t>
      </w:r>
      <w:proofErr w:type="gramEnd"/>
      <w:r w:rsidR="001E4A24" w:rsidRPr="00D071E5">
        <w:rPr>
          <w:rFonts w:ascii="GHEA Grapalat" w:hAnsi="GHEA Grapalat"/>
          <w:sz w:val="24"/>
          <w:szCs w:val="24"/>
        </w:rPr>
        <w:t xml:space="preserve">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FootnoteReference"/>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proofErr w:type="gramStart"/>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ом</w:t>
      </w:r>
      <w:proofErr w:type="gramEnd"/>
      <w:r w:rsidR="005F2F3B" w:rsidRPr="00D071E5">
        <w:rPr>
          <w:rFonts w:ascii="GHEA Grapalat" w:hAnsi="GHEA Grapalat"/>
        </w:rPr>
        <w:t xml:space="preserve">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BodyTextIndent2"/>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w:t>
      </w:r>
      <w:proofErr w:type="gramStart"/>
      <w:r w:rsidR="000E4039" w:rsidRPr="00D071E5">
        <w:rPr>
          <w:rFonts w:ascii="GHEA Grapalat" w:hAnsi="GHEA Grapalat"/>
        </w:rPr>
        <w:t xml:space="preserve">и  </w:t>
      </w:r>
      <w:r w:rsidRPr="00D071E5">
        <w:rPr>
          <w:rFonts w:ascii="GHEA Grapalat" w:hAnsi="GHEA Grapalat"/>
        </w:rPr>
        <w:t>договора</w:t>
      </w:r>
      <w:proofErr w:type="gramEnd"/>
      <w:r w:rsidRPr="00D071E5">
        <w:rPr>
          <w:rFonts w:ascii="GHEA Grapalat" w:hAnsi="GHEA Grapalat"/>
        </w:rPr>
        <w:t>.</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spellStart"/>
      <w:proofErr w:type="gramStart"/>
      <w:r w:rsidR="008C5F2A" w:rsidRPr="00D071E5">
        <w:rPr>
          <w:rFonts w:ascii="GHEA Grapalat" w:hAnsi="GHEA Grapalat"/>
        </w:rPr>
        <w:t>участника.</w:t>
      </w:r>
      <w:r w:rsidR="001647D2" w:rsidRPr="00D071E5">
        <w:rPr>
          <w:rFonts w:ascii="GHEA Grapalat" w:hAnsi="GHEA Grapalat"/>
        </w:rPr>
        <w:t>Обеспечение</w:t>
      </w:r>
      <w:proofErr w:type="spellEnd"/>
      <w:proofErr w:type="gram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proofErr w:type="gramStart"/>
      <w:r w:rsidR="00801A4F" w:rsidRPr="00D071E5">
        <w:rPr>
          <w:rFonts w:ascii="GHEA Grapalat" w:hAnsi="GHEA Grapalat"/>
        </w:rPr>
        <w:t>Причем  обеспечение</w:t>
      </w:r>
      <w:proofErr w:type="gramEnd"/>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D071E5">
        <w:rPr>
          <w:rFonts w:ascii="GHEA Grapalat" w:hAnsi="GHEA Grapalat" w:cs="Sylfaen"/>
        </w:rPr>
        <w:t>драмов</w:t>
      </w:r>
      <w:proofErr w:type="spellEnd"/>
      <w:r w:rsidRPr="00D071E5">
        <w:rPr>
          <w:rFonts w:ascii="GHEA Grapalat" w:hAnsi="GHEA Grapalat" w:cs="Sylfaen"/>
        </w:rPr>
        <w:t xml:space="preserve"> </w:t>
      </w:r>
      <w:proofErr w:type="spellStart"/>
      <w:r w:rsidRPr="00D071E5">
        <w:rPr>
          <w:rFonts w:ascii="GHEA Grapalat" w:hAnsi="GHEA Grapalat" w:cs="Sylfaen"/>
        </w:rPr>
        <w:t>драмов</w:t>
      </w:r>
      <w:proofErr w:type="spellEnd"/>
      <w:r w:rsidRPr="00D071E5">
        <w:rPr>
          <w:rFonts w:ascii="GHEA Grapalat" w:hAnsi="GHEA Grapalat" w:cs="Sylfaen"/>
        </w:rPr>
        <w:t xml:space="preserve">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w:t>
      </w:r>
      <w:proofErr w:type="gramStart"/>
      <w:r w:rsidRPr="00D071E5">
        <w:rPr>
          <w:rFonts w:ascii="GHEA Grapalat" w:hAnsi="GHEA Grapalat"/>
        </w:rPr>
        <w:t>в соответствии с требованиями</w:t>
      </w:r>
      <w:proofErr w:type="gramEnd"/>
      <w:r w:rsidRPr="00D071E5">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FootnoteReference"/>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FootnoteReference"/>
          <w:rFonts w:ascii="GHEA Grapalat" w:hAnsi="GHEA Grapalat"/>
          <w:vertAlign w:val="baseline"/>
        </w:rPr>
        <w:t xml:space="preserve"> </w:t>
      </w:r>
      <w:r w:rsidR="009A0467" w:rsidRPr="00D071E5">
        <w:rPr>
          <w:rStyle w:val="FootnoteReference"/>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 xml:space="preserve">и общая цена заключаемого с последним договора превышает 10 млн. </w:t>
      </w:r>
      <w:proofErr w:type="spellStart"/>
      <w:r w:rsidRPr="00D071E5">
        <w:rPr>
          <w:rFonts w:ascii="GHEA Grapalat" w:hAnsi="GHEA Grapalat"/>
        </w:rPr>
        <w:t>драмов</w:t>
      </w:r>
      <w:proofErr w:type="spellEnd"/>
      <w:r w:rsidRPr="00D071E5">
        <w:rPr>
          <w:rFonts w:ascii="GHEA Grapalat" w:hAnsi="GHEA Grapalat"/>
        </w:rPr>
        <w:t xml:space="preserve">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 xml:space="preserve">Согласно статье 37 Закона, Комиссия объявляет настоящую процедуру </w:t>
      </w:r>
      <w:r w:rsidRPr="00D071E5">
        <w:rPr>
          <w:rFonts w:ascii="GHEA Grapalat" w:hAnsi="GHEA Grapalat"/>
        </w:rPr>
        <w:lastRenderedPageBreak/>
        <w:t>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FootnoteReference"/>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proofErr w:type="gramStart"/>
      <w:r w:rsidRPr="00D071E5">
        <w:rPr>
          <w:rFonts w:ascii="GHEA Grapalat" w:hAnsi="GHEA Grapalat"/>
        </w:rPr>
        <w:t>Каждое лицо согласно Закону</w:t>
      </w:r>
      <w:proofErr w:type="gramEnd"/>
      <w:r w:rsidRPr="00D071E5">
        <w:rPr>
          <w:rFonts w:ascii="GHEA Grapalat" w:hAnsi="GHEA Grapalat"/>
        </w:rPr>
        <w:t xml:space="preserve">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D071E5">
        <w:rPr>
          <w:rFonts w:ascii="GHEA Grapalat" w:hAnsi="GHEA Grapalat"/>
        </w:rPr>
        <w:t>драмов</w:t>
      </w:r>
      <w:proofErr w:type="spellEnd"/>
      <w:r w:rsidRPr="00D071E5">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D071E5">
        <w:rPr>
          <w:rFonts w:ascii="GHEA Grapalat" w:hAnsi="GHEA Grapalat"/>
        </w:rPr>
        <w:t>ул.Мелик-Адамян</w:t>
      </w:r>
      <w:proofErr w:type="spellEnd"/>
      <w:r w:rsidRPr="00D071E5">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0" w:history="1">
        <w:r w:rsidRPr="00D071E5">
          <w:rPr>
            <w:rStyle w:val="Hyperlink"/>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071E5">
        <w:rPr>
          <w:rFonts w:ascii="GHEA Grapalat" w:hAnsi="GHEA Grapalat"/>
        </w:rPr>
        <w:t>указаннօй</w:t>
      </w:r>
      <w:proofErr w:type="spellEnd"/>
      <w:r w:rsidR="00D51669" w:rsidRPr="00D071E5">
        <w:rPr>
          <w:rFonts w:ascii="GHEA Grapalat" w:hAnsi="GHEA Grapalat"/>
        </w:rPr>
        <w:t xml:space="preserve"> в </w:t>
      </w:r>
      <w:proofErr w:type="gramStart"/>
      <w:r w:rsidR="00D51669" w:rsidRPr="00D071E5">
        <w:rPr>
          <w:rFonts w:ascii="GHEA Grapalat" w:hAnsi="GHEA Grapalat"/>
        </w:rPr>
        <w:t>жалобе.</w:t>
      </w:r>
      <w:r w:rsidRPr="00D071E5">
        <w:rPr>
          <w:rFonts w:ascii="GHEA Grapalat" w:hAnsi="GHEA Grapalat"/>
        </w:rPr>
        <w:t>.</w:t>
      </w:r>
      <w:proofErr w:type="gramEnd"/>
      <w:r w:rsidRPr="00D071E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w:t>
      </w:r>
      <w:r w:rsidR="00A677CD" w:rsidRPr="00D071E5">
        <w:rPr>
          <w:rFonts w:ascii="GHEA Grapalat" w:hAnsi="GHEA Grapalat"/>
        </w:rPr>
        <w:lastRenderedPageBreak/>
        <w:t>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D071E5">
        <w:rPr>
          <w:rFonts w:ascii="GHEA Grapalat" w:hAnsi="GHEA Grapalat"/>
        </w:rPr>
        <w:t>недостатками  -</w:t>
      </w:r>
      <w:proofErr w:type="gramEnd"/>
      <w:r w:rsidR="00A677CD" w:rsidRPr="00D071E5">
        <w:rPr>
          <w:rFonts w:ascii="GHEA Grapalat" w:hAnsi="GHEA Grapalat"/>
        </w:rPr>
        <w:t xml:space="preserve">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D071E5">
        <w:rPr>
          <w:rFonts w:ascii="GHEA Grapalat" w:hAnsi="GHEA Grapalat" w:cs="Sylfaen"/>
        </w:rPr>
        <w:t>жалобы,  в</w:t>
      </w:r>
      <w:proofErr w:type="gramEnd"/>
      <w:r w:rsidR="00A677CD" w:rsidRPr="00D071E5">
        <w:rPr>
          <w:rFonts w:ascii="GHEA Grapalat" w:hAnsi="GHEA Grapalat" w:cs="Sylfaen"/>
        </w:rPr>
        <w:t xml:space="preserve">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w:t>
      </w:r>
      <w:r w:rsidR="009639DF" w:rsidRPr="00D071E5">
        <w:rPr>
          <w:rFonts w:ascii="GHEA Grapalat" w:hAnsi="GHEA Grapalat"/>
        </w:rPr>
        <w:lastRenderedPageBreak/>
        <w:t>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071E5">
        <w:rPr>
          <w:rFonts w:ascii="GHEA Grapalat" w:hAnsi="GHEA Grapalat"/>
        </w:rPr>
        <w:t>рассматривающего</w:t>
      </w:r>
      <w:proofErr w:type="spellEnd"/>
      <w:r w:rsidR="001A070B" w:rsidRPr="00D071E5">
        <w:rPr>
          <w:rFonts w:ascii="GHEA Grapalat" w:hAnsi="GHEA Grapalat"/>
        </w:rPr>
        <w:t xml:space="preserve">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 xml:space="preserve">обороны и национальной безопасности, необходимо продолжить процесс </w:t>
      </w:r>
      <w:proofErr w:type="spellStart"/>
      <w:r w:rsidRPr="00D071E5">
        <w:rPr>
          <w:rFonts w:ascii="GHEA Grapalat" w:hAnsi="GHEA Grapalat"/>
        </w:rPr>
        <w:t>закупки.</w:t>
      </w:r>
      <w:r w:rsidR="00996C19" w:rsidRPr="00D071E5">
        <w:rPr>
          <w:rFonts w:ascii="GHEA Grapalat" w:hAnsi="GHEA Grapalat"/>
        </w:rPr>
        <w:t>Лицо</w:t>
      </w:r>
      <w:proofErr w:type="spellEnd"/>
      <w:r w:rsidR="00996C19" w:rsidRPr="00D071E5">
        <w:rPr>
          <w:rFonts w:ascii="GHEA Grapalat" w:hAnsi="GHEA Grapalat"/>
        </w:rPr>
        <w:t xml:space="preserve">,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BodyText"/>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w:t>
      </w:r>
      <w:proofErr w:type="spellStart"/>
      <w:r w:rsidR="00EB3C28" w:rsidRPr="00D071E5">
        <w:rPr>
          <w:rFonts w:ascii="GHEA Grapalat" w:hAnsi="GHEA Grapalat"/>
        </w:rPr>
        <w:t>объявлени</w:t>
      </w:r>
      <w:proofErr w:type="spellEnd"/>
      <w:proofErr w:type="gramStart"/>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w:t>
      </w:r>
      <w:proofErr w:type="gramEnd"/>
      <w:r w:rsidRPr="00D071E5">
        <w:rPr>
          <w:rFonts w:ascii="GHEA Grapalat" w:hAnsi="GHEA Grapalat"/>
        </w:rPr>
        <w:t xml:space="preserve">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w:t>
      </w:r>
      <w:proofErr w:type="spellStart"/>
      <w:r w:rsidRPr="00D071E5">
        <w:rPr>
          <w:rFonts w:ascii="GHEA Grapalat" w:hAnsi="GHEA Grapalat"/>
        </w:rPr>
        <w:t>утвержденн</w:t>
      </w:r>
      <w:proofErr w:type="spellEnd"/>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proofErr w:type="gramStart"/>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w:t>
      </w:r>
      <w:proofErr w:type="gramEnd"/>
      <w:r w:rsidRPr="00D071E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FootnoteReference"/>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 xml:space="preserve">Предложения участника, относящиеся к ним </w:t>
      </w:r>
      <w:proofErr w:type="gramStart"/>
      <w:r w:rsidRPr="00D071E5">
        <w:rPr>
          <w:rFonts w:ascii="GHEA Grapalat" w:hAnsi="GHEA Grapalat"/>
        </w:rPr>
        <w:t>документы</w:t>
      </w:r>
      <w:proofErr w:type="gramEnd"/>
      <w:r w:rsidRPr="00D071E5">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w:t>
      </w:r>
      <w:r w:rsidRPr="00D071E5">
        <w:rPr>
          <w:rFonts w:ascii="GHEA Grapalat" w:hAnsi="GHEA Grapalat"/>
        </w:rPr>
        <w:lastRenderedPageBreak/>
        <w:t>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77555126" w:rsidR="00A30540" w:rsidRPr="00D071E5" w:rsidRDefault="00B2572B" w:rsidP="00A30540">
      <w:pPr>
        <w:pStyle w:val="BodyTextIndent"/>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lastRenderedPageBreak/>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27234B">
        <w:rPr>
          <w:rFonts w:ascii="GHEA Grapalat" w:hAnsi="GHEA Grapalat"/>
          <w:i w:val="0"/>
          <w:sz w:val="24"/>
          <w:szCs w:val="24"/>
        </w:rPr>
        <w:t>ԱՄԱՀԴ4-ԳՀԱՊՁԲ-2026/01</w:t>
      </w:r>
    </w:p>
    <w:p w14:paraId="538FF421" w14:textId="77777777" w:rsidR="00B2572B" w:rsidRPr="00D071E5" w:rsidRDefault="00B2572B" w:rsidP="00A30540">
      <w:pPr>
        <w:pStyle w:val="BodyTextIndent3"/>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proofErr w:type="gramStart"/>
      <w:r w:rsidR="00350210" w:rsidRPr="00D071E5">
        <w:rPr>
          <w:rFonts w:ascii="GHEA Grapalat" w:hAnsi="GHEA Grapalat"/>
          <w:b/>
        </w:rPr>
        <w:t>-</w:t>
      </w:r>
      <w:r w:rsidR="005A6435" w:rsidRPr="00D071E5">
        <w:rPr>
          <w:rFonts w:ascii="GHEA Grapalat" w:hAnsi="GHEA Grapalat"/>
          <w:b/>
        </w:rPr>
        <w:t xml:space="preserve">  ОБЪЯВЛЕНИЕ</w:t>
      </w:r>
      <w:proofErr w:type="gramEnd"/>
      <w:r w:rsidR="005A6435" w:rsidRPr="00D071E5">
        <w:rPr>
          <w:rFonts w:ascii="GHEA Grapalat" w:hAnsi="GHEA Grapalat"/>
          <w:b/>
        </w:rPr>
        <w:t xml:space="preserve"> </w:t>
      </w:r>
      <w:r w:rsidRPr="00D071E5">
        <w:rPr>
          <w:rFonts w:ascii="GHEA Grapalat" w:hAnsi="GHEA Grapalat"/>
          <w:b/>
        </w:rPr>
        <w:t>*</w:t>
      </w:r>
    </w:p>
    <w:p w14:paraId="05403A8F" w14:textId="77777777" w:rsidR="00B2572B" w:rsidRPr="00D071E5" w:rsidRDefault="00B2572B" w:rsidP="00704EAA">
      <w:pPr>
        <w:pStyle w:val="Heading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53D6EF71" w:rsidR="00374F4A" w:rsidRPr="00D071E5" w:rsidRDefault="00DE2E5D" w:rsidP="00767BB8">
      <w:pPr>
        <w:pStyle w:val="BodyTextIndent"/>
        <w:spacing w:line="240" w:lineRule="auto"/>
        <w:ind w:firstLine="0"/>
        <w:rPr>
          <w:rFonts w:ascii="GHEA Grapalat" w:hAnsi="GHEA Grapalat"/>
        </w:rPr>
      </w:pPr>
      <w:r>
        <w:rPr>
          <w:rFonts w:ascii="GHEA Grapalat" w:hAnsi="GHEA Grapalat"/>
          <w:i w:val="0"/>
          <w:sz w:val="24"/>
          <w:szCs w:val="24"/>
        </w:rPr>
        <w:t>«</w:t>
      </w:r>
      <w:proofErr w:type="spellStart"/>
      <w:r>
        <w:rPr>
          <w:rFonts w:ascii="GHEA Grapalat" w:hAnsi="GHEA Grapalat"/>
          <w:i w:val="0"/>
          <w:sz w:val="24"/>
          <w:szCs w:val="24"/>
        </w:rPr>
        <w:t>Аштаракская</w:t>
      </w:r>
      <w:proofErr w:type="spellEnd"/>
      <w:r>
        <w:rPr>
          <w:rFonts w:ascii="GHEA Grapalat" w:hAnsi="GHEA Grapalat"/>
          <w:i w:val="0"/>
          <w:sz w:val="24"/>
          <w:szCs w:val="24"/>
        </w:rPr>
        <w:t xml:space="preserve"> Основная Школа № 4 Имени </w:t>
      </w:r>
      <w:proofErr w:type="spellStart"/>
      <w:r>
        <w:rPr>
          <w:rFonts w:ascii="GHEA Grapalat" w:hAnsi="GHEA Grapalat"/>
          <w:i w:val="0"/>
          <w:sz w:val="24"/>
          <w:szCs w:val="24"/>
        </w:rPr>
        <w:t>Григора</w:t>
      </w:r>
      <w:proofErr w:type="spellEnd"/>
      <w:r>
        <w:rPr>
          <w:rFonts w:ascii="GHEA Grapalat" w:hAnsi="GHEA Grapalat"/>
          <w:i w:val="0"/>
          <w:sz w:val="24"/>
          <w:szCs w:val="24"/>
        </w:rPr>
        <w:t xml:space="preserve"> </w:t>
      </w:r>
      <w:proofErr w:type="spellStart"/>
      <w:r>
        <w:rPr>
          <w:rFonts w:ascii="GHEA Grapalat" w:hAnsi="GHEA Grapalat"/>
          <w:i w:val="0"/>
          <w:sz w:val="24"/>
          <w:szCs w:val="24"/>
        </w:rPr>
        <w:t>Капанцяна</w:t>
      </w:r>
      <w:proofErr w:type="spellEnd"/>
      <w:r>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27234B">
        <w:rPr>
          <w:rFonts w:ascii="GHEA Grapalat" w:hAnsi="GHEA Grapalat"/>
          <w:i w:val="0"/>
          <w:sz w:val="24"/>
          <w:szCs w:val="24"/>
        </w:rPr>
        <w:t>ԱՄԱՀԴ4-ԳՀԱՊՁԲ-2026/</w:t>
      </w:r>
      <w:proofErr w:type="gramStart"/>
      <w:r w:rsidR="0027234B">
        <w:rPr>
          <w:rFonts w:ascii="GHEA Grapalat" w:hAnsi="GHEA Grapalat"/>
          <w:i w:val="0"/>
          <w:sz w:val="24"/>
          <w:szCs w:val="24"/>
        </w:rPr>
        <w:t>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w:t>
      </w:r>
      <w:proofErr w:type="gramEnd"/>
      <w:r w:rsidR="00374F4A" w:rsidRPr="00D071E5">
        <w:rPr>
          <w:rFonts w:ascii="GHEA Grapalat" w:hAnsi="GHEA Grapalat"/>
          <w:sz w:val="16"/>
        </w:rPr>
        <w:t xml:space="preserve">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proofErr w:type="gramStart"/>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proofErr w:type="gramEnd"/>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spellStart"/>
      <w:proofErr w:type="gramStart"/>
      <w:r w:rsidRPr="00D071E5">
        <w:rPr>
          <w:rFonts w:ascii="GHEA Grapalat" w:hAnsi="GHEA Grapalat"/>
        </w:rPr>
        <w:t>подтверждает,что</w:t>
      </w:r>
      <w:proofErr w:type="spellEnd"/>
      <w:proofErr w:type="gram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3294FAA2"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w:t>
      </w:r>
      <w:proofErr w:type="gramStart"/>
      <w:r w:rsidR="00B4502F" w:rsidRPr="00D071E5">
        <w:rPr>
          <w:rFonts w:ascii="GHEA Grapalat" w:hAnsi="GHEA Grapalat"/>
          <w:i w:val="0"/>
        </w:rPr>
        <w:t xml:space="preserve">КОТИРОВКИ </w:t>
      </w:r>
      <w:r w:rsidRPr="00D071E5">
        <w:rPr>
          <w:rFonts w:ascii="GHEA Grapalat" w:hAnsi="GHEA Grapalat"/>
          <w:i w:val="0"/>
        </w:rPr>
        <w:t xml:space="preserve"> под</w:t>
      </w:r>
      <w:proofErr w:type="gramEnd"/>
      <w:r w:rsidRPr="00D071E5">
        <w:rPr>
          <w:rFonts w:ascii="GHEA Grapalat" w:hAnsi="GHEA Grapalat"/>
          <w:i w:val="0"/>
        </w:rPr>
        <w:t xml:space="preserve">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ListParagraph"/>
        <w:widowControl w:val="0"/>
        <w:numPr>
          <w:ilvl w:val="0"/>
          <w:numId w:val="21"/>
        </w:numPr>
        <w:spacing w:after="160"/>
        <w:rPr>
          <w:rFonts w:ascii="GHEA Grapalat" w:hAnsi="GHEA Grapalat" w:cs="Arial"/>
        </w:rPr>
      </w:pPr>
      <w:proofErr w:type="gramStart"/>
      <w:r w:rsidRPr="00D071E5">
        <w:rPr>
          <w:rFonts w:ascii="GHEA Grapalat" w:hAnsi="GHEA Grapalat"/>
        </w:rPr>
        <w:t>*,</w:t>
      </w:r>
      <w:r w:rsidR="00A90FCD" w:rsidRPr="00D071E5">
        <w:rPr>
          <w:rFonts w:ascii="GHEA Grapalat" w:hAnsi="GHEA Grapalat"/>
        </w:rPr>
        <w:t>и</w:t>
      </w:r>
      <w:proofErr w:type="gramEnd"/>
      <w:r w:rsidR="00A90FCD" w:rsidRPr="00D071E5">
        <w:rPr>
          <w:rFonts w:ascii="GHEA Grapalat" w:hAnsi="GHEA Grapalat"/>
        </w:rPr>
        <w:t xml:space="preserve">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31649F34"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w:t>
      </w:r>
      <w:proofErr w:type="gramStart"/>
      <w:r w:rsidR="00704EAA" w:rsidRPr="00D071E5">
        <w:rPr>
          <w:rFonts w:ascii="GHEA Grapalat" w:hAnsi="GHEA Grapalat"/>
        </w:rPr>
        <w:t xml:space="preserve">КОТИРОВКИ  </w:t>
      </w:r>
      <w:r w:rsidRPr="00D071E5">
        <w:rPr>
          <w:rFonts w:ascii="GHEA Grapalat" w:hAnsi="GHEA Grapalat"/>
          <w:i w:val="0"/>
        </w:rPr>
        <w:t>под</w:t>
      </w:r>
      <w:proofErr w:type="gramEnd"/>
      <w:r w:rsidRPr="00D071E5">
        <w:rPr>
          <w:rFonts w:ascii="GHEA Grapalat" w:hAnsi="GHEA Grapalat"/>
          <w:i w:val="0"/>
        </w:rPr>
        <w:t xml:space="preserve">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ListParagraph"/>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ListParagraph"/>
        <w:widowControl w:val="0"/>
        <w:numPr>
          <w:ilvl w:val="0"/>
          <w:numId w:val="22"/>
        </w:numPr>
        <w:tabs>
          <w:tab w:val="left" w:pos="567"/>
        </w:tabs>
        <w:spacing w:after="160"/>
        <w:rPr>
          <w:rFonts w:ascii="GHEA Grapalat" w:hAnsi="GHEA Grapalat"/>
        </w:rPr>
      </w:pPr>
      <w:r w:rsidRPr="00D071E5">
        <w:rPr>
          <w:rFonts w:ascii="GHEA Grapalat" w:hAnsi="GHEA Grapalat"/>
        </w:rPr>
        <w:t xml:space="preserve">не допускал и (или) не допустит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w:t>
      </w:r>
    </w:p>
    <w:p w14:paraId="1E64B4D2" w14:textId="77777777" w:rsidR="006B3E56" w:rsidRPr="00D071E5"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lastRenderedPageBreak/>
        <w:t xml:space="preserve">отсутствует случай установленного приглашением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 xml:space="preserve"> случая</w:t>
      </w:r>
      <w:proofErr w:type="gramEnd"/>
      <w:r w:rsidRPr="00D071E5">
        <w:rPr>
          <w:rFonts w:ascii="GHEA Grapalat" w:hAnsi="GHEA Grapalat"/>
        </w:rPr>
        <w:t xml:space="preserve">     одновременного </w:t>
      </w:r>
    </w:p>
    <w:p w14:paraId="18799A42" w14:textId="77777777" w:rsidR="006B3E56" w:rsidRPr="00D071E5" w:rsidRDefault="006B3E56" w:rsidP="00B46D58">
      <w:pPr>
        <w:pStyle w:val="BodyTextIndent"/>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FootnoteReference"/>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proofErr w:type="gramStart"/>
      <w:r w:rsidRPr="00D071E5">
        <w:rPr>
          <w:rFonts w:ascii="GHEA Grapalat" w:hAnsi="GHEA Grapalat"/>
        </w:rPr>
        <w:t xml:space="preserve">Прилагается  </w:t>
      </w:r>
      <w:r w:rsidR="00F855BB" w:rsidRPr="00D071E5">
        <w:rPr>
          <w:rFonts w:ascii="GHEA Grapalat" w:hAnsi="GHEA Grapalat"/>
        </w:rPr>
        <w:t>полное</w:t>
      </w:r>
      <w:proofErr w:type="gramEnd"/>
      <w:r w:rsidR="00F855BB" w:rsidRPr="00D071E5">
        <w:rPr>
          <w:rFonts w:ascii="GHEA Grapalat" w:hAnsi="GHEA Grapalat"/>
        </w:rPr>
        <w:t xml:space="preserve">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302B733C" w:rsidR="009B3641" w:rsidRPr="00D071E5" w:rsidRDefault="00D043C1" w:rsidP="009B3641">
      <w:pPr>
        <w:pStyle w:val="BodyTextIndent"/>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BodyTextIndent3"/>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Heading3"/>
        <w:keepNext w:val="0"/>
        <w:widowControl w:val="0"/>
        <w:spacing w:after="160" w:line="240" w:lineRule="auto"/>
        <w:ind w:left="567" w:right="565"/>
        <w:rPr>
          <w:rFonts w:ascii="GHEA Grapalat" w:hAnsi="GHEA Grapalat" w:cs="Arial"/>
          <w:sz w:val="24"/>
          <w:szCs w:val="24"/>
        </w:rPr>
      </w:pPr>
    </w:p>
    <w:p w14:paraId="752EF657" w14:textId="625A5DD3" w:rsidR="00D043C1" w:rsidRPr="00D071E5" w:rsidRDefault="00D043C1" w:rsidP="00D043C1">
      <w:pPr>
        <w:widowControl w:val="0"/>
        <w:jc w:val="both"/>
        <w:rPr>
          <w:rFonts w:ascii="GHEA Grapalat" w:hAnsi="GHEA Grapalat"/>
        </w:rPr>
      </w:pPr>
      <w:r w:rsidRPr="00D071E5">
        <w:rPr>
          <w:rFonts w:ascii="GHEA Grapalat" w:hAnsi="GHEA Grapalat"/>
        </w:rPr>
        <w:t>____________________________</w:t>
      </w:r>
      <w:proofErr w:type="gramStart"/>
      <w:r w:rsidRPr="00D071E5">
        <w:rPr>
          <w:rFonts w:ascii="GHEA Grapalat" w:hAnsi="GHEA Grapalat"/>
        </w:rPr>
        <w:t xml:space="preserve">_,   </w:t>
      </w:r>
      <w:proofErr w:type="gramEnd"/>
      <w:r w:rsidRPr="00D071E5">
        <w:rPr>
          <w:rFonts w:ascii="GHEA Grapalat" w:hAnsi="GHEA Grapalat"/>
        </w:rPr>
        <w:t xml:space="preserve">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5F764DC1" w:rsidR="009B3641" w:rsidRPr="00D071E5" w:rsidRDefault="00D043C1"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Heading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BodyTextIndent3"/>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69F5ACB5" w:rsidR="009B3641" w:rsidRPr="00D071E5" w:rsidRDefault="00B2572B" w:rsidP="009B3641">
      <w:pPr>
        <w:pStyle w:val="BodyTextIndent"/>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BodyTextIndent3"/>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512DEF79" w:rsidR="009B3641" w:rsidRPr="00D071E5" w:rsidRDefault="00B2572B" w:rsidP="009B3641">
      <w:pPr>
        <w:pStyle w:val="BodyTextIndent"/>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w:t>
      </w:r>
      <w:proofErr w:type="gramStart"/>
      <w:r w:rsidR="00B4502F" w:rsidRPr="00D071E5">
        <w:rPr>
          <w:rFonts w:ascii="GHEA Grapalat" w:hAnsi="GHEA Grapalat"/>
          <w:spacing w:val="-6"/>
        </w:rPr>
        <w:t xml:space="preserve">КОТИРОВКИ </w:t>
      </w:r>
      <w:r w:rsidRPr="00D071E5">
        <w:rPr>
          <w:rFonts w:ascii="GHEA Grapalat" w:hAnsi="GHEA Grapalat"/>
          <w:spacing w:val="-6"/>
        </w:rPr>
        <w:t xml:space="preserve"> под</w:t>
      </w:r>
      <w:proofErr w:type="gramEnd"/>
      <w:r w:rsidRPr="00D071E5">
        <w:rPr>
          <w:rFonts w:ascii="GHEA Grapalat" w:hAnsi="GHEA Grapalat"/>
          <w:spacing w:val="-6"/>
        </w:rPr>
        <w:t xml:space="preserve">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proofErr w:type="spellStart"/>
      <w:r w:rsidRPr="00D071E5">
        <w:rPr>
          <w:rFonts w:ascii="GHEA Grapalat" w:hAnsi="GHEA Grapalat"/>
        </w:rPr>
        <w:t>д</w:t>
      </w:r>
      <w:r w:rsidR="00B2572B" w:rsidRPr="00D071E5">
        <w:rPr>
          <w:rFonts w:ascii="GHEA Grapalat" w:hAnsi="GHEA Grapalat"/>
        </w:rPr>
        <w:t>рамов</w:t>
      </w:r>
      <w:proofErr w:type="spellEnd"/>
      <w:r w:rsidR="00B2572B" w:rsidRPr="00D071E5">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FootnoteReference"/>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lastRenderedPageBreak/>
        <w:t>Приложение № 4</w:t>
      </w:r>
      <w:r w:rsidR="005D6FB8" w:rsidRPr="00D071E5">
        <w:rPr>
          <w:rFonts w:ascii="GHEA Grapalat" w:hAnsi="GHEA Grapalat"/>
          <w:b/>
        </w:rPr>
        <w:t>.</w:t>
      </w:r>
      <w:r w:rsidRPr="00D071E5">
        <w:rPr>
          <w:rFonts w:ascii="GHEA Grapalat" w:hAnsi="GHEA Grapalat"/>
          <w:b/>
        </w:rPr>
        <w:t>1</w:t>
      </w:r>
    </w:p>
    <w:p w14:paraId="0E3D6A3B" w14:textId="04C80A15" w:rsidR="009B3641" w:rsidRPr="00D071E5" w:rsidRDefault="003E31E5" w:rsidP="009B3641">
      <w:pPr>
        <w:pStyle w:val="BodyTextIndent"/>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BodyTextIndent3"/>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D071E5">
        <w:rPr>
          <w:rFonts w:ascii="GHEA Grapalat" w:eastAsiaTheme="minorHAnsi" w:hAnsi="GHEA Grapalat" w:cstheme="minorBidi"/>
        </w:rPr>
        <w:t xml:space="preserve">договор)   </w:t>
      </w:r>
      <w:proofErr w:type="gramEnd"/>
      <w:r w:rsidRPr="00D071E5">
        <w:rPr>
          <w:rFonts w:ascii="GHEA Grapalat" w:eastAsiaTheme="minorHAnsi" w:hAnsi="GHEA Grapalat" w:cstheme="minorBidi"/>
        </w:rPr>
        <w:t xml:space="preserve"> N</w:t>
      </w:r>
      <w:r w:rsidRPr="00D071E5">
        <w:rPr>
          <w:rFonts w:ascii="GHEA Grapalat" w:eastAsiaTheme="minorHAnsi" w:hAnsi="GHEA Grapalat" w:cstheme="minorBidi"/>
          <w:lang w:val="hy-AM"/>
        </w:rPr>
        <w:t xml:space="preserve">  </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rPr>
        <w:t xml:space="preserve">                                                                    </w:t>
      </w:r>
    </w:p>
    <w:p w14:paraId="3039462B"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D071E5">
        <w:rPr>
          <w:rStyle w:val="Strong"/>
          <w:rFonts w:ascii="GHEA Grapalat" w:hAnsi="GHEA Grapalat"/>
          <w:b w:val="0"/>
          <w:sz w:val="18"/>
          <w:szCs w:val="18"/>
          <w:lang w:val="hy-AM"/>
        </w:rPr>
        <w:tab/>
      </w:r>
      <w:r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009B3641"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Pr="00D071E5">
        <w:rPr>
          <w:rStyle w:val="Strong"/>
          <w:rFonts w:ascii="GHEA Grapalat" w:hAnsi="GHEA Grapalat"/>
          <w:b w:val="0"/>
          <w:sz w:val="18"/>
          <w:szCs w:val="18"/>
        </w:rPr>
        <w:t>номер заключаемого договора</w:t>
      </w:r>
    </w:p>
    <w:p w14:paraId="20459C51"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Fonts w:ascii="GHEA Grapalat" w:eastAsiaTheme="minorHAnsi" w:hAnsi="GHEA Grapalat" w:cstheme="minorBidi"/>
        </w:rPr>
        <w:t xml:space="preserve"> (далее-</w:t>
      </w:r>
      <w:proofErr w:type="gramStart"/>
      <w:r w:rsidRPr="00D071E5">
        <w:rPr>
          <w:rFonts w:ascii="GHEA Grapalat" w:eastAsiaTheme="minorHAnsi" w:hAnsi="GHEA Grapalat" w:cstheme="minorBidi"/>
        </w:rPr>
        <w:t>принципал )</w:t>
      </w:r>
      <w:proofErr w:type="gramEnd"/>
      <w:r w:rsidRPr="00D071E5">
        <w:rPr>
          <w:rFonts w:ascii="GHEA Grapalat" w:eastAsiaTheme="minorHAnsi" w:hAnsi="GHEA Grapalat" w:cstheme="minorBidi"/>
        </w:rPr>
        <w:t xml:space="preserve"> в результате  </w:t>
      </w:r>
    </w:p>
    <w:p w14:paraId="298A87D9" w14:textId="77777777" w:rsidR="003E31E5" w:rsidRPr="00D071E5" w:rsidRDefault="003E31E5" w:rsidP="003E31E5">
      <w:pPr>
        <w:pStyle w:val="NormalWeb"/>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Strong"/>
          <w:rFonts w:ascii="GHEA Grapalat" w:hAnsi="GHEA Grapalat"/>
          <w:b w:val="0"/>
          <w:sz w:val="18"/>
          <w:szCs w:val="18"/>
        </w:rPr>
        <w:t xml:space="preserve">                                  наименование отобранного участника</w:t>
      </w:r>
      <w:r w:rsidRPr="00D071E5">
        <w:rPr>
          <w:rStyle w:val="Strong"/>
          <w:rFonts w:ascii="GHEA Grapalat" w:hAnsi="GHEA Grapalat"/>
          <w:b w:val="0"/>
          <w:sz w:val="18"/>
          <w:szCs w:val="18"/>
          <w:lang w:val="hy-AM"/>
        </w:rPr>
        <w:tab/>
      </w:r>
    </w:p>
    <w:p w14:paraId="428A610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Style w:val="Strong"/>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123C508" w:rsidR="003E31E5" w:rsidRPr="00767BB8" w:rsidRDefault="003E31E5" w:rsidP="00767BB8">
      <w:pPr>
        <w:pStyle w:val="NormalWeb"/>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DE2E5D">
        <w:rPr>
          <w:rFonts w:ascii="GHEA Grapalat" w:hAnsi="GHEA Grapalat"/>
        </w:rPr>
        <w:t>«</w:t>
      </w:r>
      <w:proofErr w:type="spellStart"/>
      <w:r w:rsidR="00DE2E5D">
        <w:rPr>
          <w:rFonts w:ascii="GHEA Grapalat" w:hAnsi="GHEA Grapalat"/>
        </w:rPr>
        <w:t>Аштаракская</w:t>
      </w:r>
      <w:proofErr w:type="spellEnd"/>
      <w:r w:rsidR="00DE2E5D">
        <w:rPr>
          <w:rFonts w:ascii="GHEA Grapalat" w:hAnsi="GHEA Grapalat"/>
        </w:rPr>
        <w:t xml:space="preserve"> Основная Школа № 4 Имени </w:t>
      </w:r>
      <w:proofErr w:type="spellStart"/>
      <w:r w:rsidR="00DE2E5D">
        <w:rPr>
          <w:rFonts w:ascii="GHEA Grapalat" w:hAnsi="GHEA Grapalat"/>
        </w:rPr>
        <w:t>Григора</w:t>
      </w:r>
      <w:proofErr w:type="spellEnd"/>
      <w:r w:rsidR="00DE2E5D">
        <w:rPr>
          <w:rFonts w:ascii="GHEA Grapalat" w:hAnsi="GHEA Grapalat"/>
        </w:rPr>
        <w:t xml:space="preserve"> </w:t>
      </w:r>
      <w:proofErr w:type="spellStart"/>
      <w:r w:rsidR="00DE2E5D">
        <w:rPr>
          <w:rFonts w:ascii="GHEA Grapalat" w:hAnsi="GHEA Grapalat"/>
        </w:rPr>
        <w:t>Капанцяна</w:t>
      </w:r>
      <w:proofErr w:type="spellEnd"/>
      <w:r w:rsidR="00DE2E5D">
        <w:rPr>
          <w:rFonts w:ascii="GHEA Grapalat" w:hAnsi="GHEA Grapalat"/>
        </w:rPr>
        <w:t>”</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Strong"/>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2DBD2C0A" w:rsidR="003E31E5" w:rsidRPr="00D071E5" w:rsidRDefault="003E31E5" w:rsidP="00507A3F">
      <w:pPr>
        <w:pStyle w:val="BodyTextIndent"/>
        <w:spacing w:line="240" w:lineRule="auto"/>
        <w:ind w:firstLine="0"/>
        <w:rPr>
          <w:rFonts w:ascii="GHEA Grapalat" w:eastAsiaTheme="minorHAnsi" w:hAnsi="GHEA Grapalat" w:cstheme="minorBidi"/>
          <w:sz w:val="18"/>
          <w:szCs w:val="18"/>
        </w:rPr>
      </w:pPr>
      <w:proofErr w:type="gramStart"/>
      <w:r w:rsidRPr="00D071E5">
        <w:rPr>
          <w:rFonts w:ascii="GHEA Grapalat" w:eastAsiaTheme="minorHAnsi" w:hAnsi="GHEA Grapalat" w:cstheme="minorBidi"/>
        </w:rPr>
        <w:t>процедуры  закупок</w:t>
      </w:r>
      <w:proofErr w:type="gramEnd"/>
      <w:r w:rsidRPr="00D071E5">
        <w:rPr>
          <w:rFonts w:ascii="GHEA Grapalat" w:eastAsiaTheme="minorHAnsi" w:hAnsi="GHEA Grapalat" w:cstheme="minorBidi"/>
        </w:rPr>
        <w:t xml:space="preserve"> под кодом </w:t>
      </w:r>
      <w:r w:rsidR="00507A3F" w:rsidRPr="00507A3F">
        <w:rPr>
          <w:rFonts w:ascii="GHEA Grapalat" w:eastAsiaTheme="minorHAnsi" w:hAnsi="GHEA Grapalat" w:cstheme="minorBidi"/>
        </w:rPr>
        <w:t xml:space="preserve">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w:t>
      </w:r>
      <w:proofErr w:type="gramStart"/>
      <w:r w:rsidRPr="00D071E5">
        <w:rPr>
          <w:rFonts w:ascii="GHEA Grapalat" w:eastAsiaTheme="minorHAnsi" w:hAnsi="GHEA Grapalat" w:cstheme="minorBidi"/>
          <w:sz w:val="18"/>
          <w:szCs w:val="18"/>
        </w:rPr>
        <w:t>наименование банка</w:t>
      </w:r>
      <w:proofErr w:type="gramEnd"/>
      <w:r w:rsidRPr="00D071E5">
        <w:rPr>
          <w:rFonts w:ascii="GHEA Grapalat" w:eastAsiaTheme="minorHAnsi" w:hAnsi="GHEA Grapalat" w:cstheme="minorBidi"/>
          <w:sz w:val="18"/>
          <w:szCs w:val="18"/>
        </w:rPr>
        <w:t xml:space="preserve"> выдающего гарантию</w:t>
      </w:r>
    </w:p>
    <w:p w14:paraId="216EF87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071E5">
        <w:rPr>
          <w:rFonts w:ascii="GHEA Grapalat" w:eastAsiaTheme="minorHAnsi" w:hAnsi="GHEA Grapalat" w:cstheme="minorBidi"/>
        </w:rPr>
        <w:t xml:space="preserve">   (</w:t>
      </w:r>
      <w:proofErr w:type="gramEnd"/>
      <w:r w:rsidRPr="00D071E5">
        <w:rPr>
          <w:rFonts w:ascii="GHEA Grapalat" w:eastAsiaTheme="minorHAnsi" w:hAnsi="GHEA Grapalat" w:cstheme="minorBidi"/>
        </w:rPr>
        <w:t xml:space="preserve">далее-сумма             </w:t>
      </w:r>
    </w:p>
    <w:p w14:paraId="25204D4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w:t>
      </w:r>
      <w:proofErr w:type="spellStart"/>
      <w:r w:rsidR="00C2217E" w:rsidRPr="00D071E5">
        <w:rPr>
          <w:rFonts w:ascii="GHEA Grapalat" w:eastAsiaTheme="minorHAnsi" w:hAnsi="GHEA Grapalat" w:cstheme="minorBidi"/>
        </w:rPr>
        <w:t>представленн</w:t>
      </w:r>
      <w:proofErr w:type="spellEnd"/>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w:t>
      </w:r>
      <w:proofErr w:type="gramStart"/>
      <w:r w:rsidR="00C2217E" w:rsidRPr="00D071E5">
        <w:rPr>
          <w:rFonts w:ascii="GHEA Grapalat" w:eastAsiaTheme="minorHAnsi" w:hAnsi="GHEA Grapalat" w:cstheme="minorBidi"/>
        </w:rPr>
        <w:t>лицу</w:t>
      </w:r>
      <w:proofErr w:type="gramEnd"/>
      <w:r w:rsidR="00C2217E" w:rsidRPr="00D071E5">
        <w:rPr>
          <w:rFonts w:ascii="GHEA Grapalat" w:eastAsiaTheme="minorHAnsi" w:hAnsi="GHEA Grapalat" w:cstheme="minorBidi"/>
        </w:rPr>
        <w:t xml:space="preserve">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D071E5">
        <w:rPr>
          <w:rStyle w:val="Strong"/>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66242E9"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071E5">
        <w:rPr>
          <w:rFonts w:ascii="GHEA Grapalat" w:eastAsiaTheme="minorHAnsi" w:hAnsi="GHEA Grapalat" w:cstheme="minorBidi"/>
        </w:rPr>
        <w:t>заключаемого  между</w:t>
      </w:r>
      <w:proofErr w:type="gramEnd"/>
      <w:r w:rsidRPr="00D071E5">
        <w:rPr>
          <w:rFonts w:ascii="GHEA Grapalat" w:eastAsiaTheme="minorHAnsi" w:hAnsi="GHEA Grapalat" w:cstheme="minorBidi"/>
        </w:rPr>
        <w:t xml:space="preserve">  бенефициаром и принципалом    </w:t>
      </w:r>
    </w:p>
    <w:p w14:paraId="440BCC2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13A50FAD"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lang w:val="hy-AM"/>
        </w:rPr>
      </w:pPr>
      <w:proofErr w:type="gramStart"/>
      <w:r w:rsidRPr="00D071E5">
        <w:rPr>
          <w:rFonts w:ascii="GHEA Grapalat" w:eastAsiaTheme="minorHAnsi" w:hAnsi="GHEA Grapalat" w:cstheme="minorBidi"/>
        </w:rPr>
        <w:t>и  действует</w:t>
      </w:r>
      <w:proofErr w:type="gramEnd"/>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NormalWeb"/>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roofErr w:type="gramStart"/>
      <w:r w:rsidR="00B961C7" w:rsidRPr="00D071E5">
        <w:rPr>
          <w:rFonts w:ascii="GHEA Grapalat" w:hAnsi="GHEA Grapalat"/>
          <w:sz w:val="16"/>
          <w:szCs w:val="16"/>
        </w:rPr>
        <w:t>крайний</w:t>
      </w:r>
      <w:r w:rsidRPr="00D071E5">
        <w:rPr>
          <w:rFonts w:ascii="GHEA Grapalat" w:hAnsi="GHEA Grapalat"/>
          <w:sz w:val="16"/>
          <w:szCs w:val="16"/>
        </w:rPr>
        <w:t xml:space="preserve">  срок</w:t>
      </w:r>
      <w:proofErr w:type="gramEnd"/>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proofErr w:type="spellStart"/>
      <w:r w:rsidRPr="00D071E5">
        <w:rPr>
          <w:rFonts w:ascii="GHEA Grapalat" w:eastAsiaTheme="minorHAnsi" w:hAnsi="GHEA Grapalat" w:cstheme="minorBidi"/>
          <w:sz w:val="16"/>
          <w:szCs w:val="16"/>
        </w:rPr>
        <w:t>ый</w:t>
      </w:r>
      <w:proofErr w:type="spellEnd"/>
      <w:r w:rsidRPr="00D071E5">
        <w:rPr>
          <w:rFonts w:ascii="GHEA Grapalat" w:eastAsiaTheme="minorHAnsi" w:hAnsi="GHEA Grapalat" w:cstheme="minorBidi"/>
          <w:sz w:val="16"/>
          <w:szCs w:val="16"/>
        </w:rPr>
        <w:t xml:space="preserve">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381D86"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D1889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NormalWeb"/>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0D3AE76F"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копии </w:t>
      </w:r>
      <w:proofErr w:type="gramStart"/>
      <w:r w:rsidRPr="00D071E5">
        <w:rPr>
          <w:rFonts w:ascii="GHEA Grapalat" w:eastAsiaTheme="minorHAnsi" w:hAnsi="GHEA Grapalat" w:cstheme="minorBidi"/>
        </w:rPr>
        <w:t>внесенных  в</w:t>
      </w:r>
      <w:proofErr w:type="gramEnd"/>
      <w:r w:rsidRPr="00D071E5">
        <w:rPr>
          <w:rFonts w:ascii="GHEA Grapalat" w:eastAsiaTheme="minorHAnsi" w:hAnsi="GHEA Grapalat" w:cstheme="minorBidi"/>
        </w:rPr>
        <w:t xml:space="preserve"> него изменений, дополнительных соглашений,</w:t>
      </w:r>
    </w:p>
    <w:p w14:paraId="27CD356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071E5">
          <w:rPr>
            <w:rStyle w:val="Hyperlink"/>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402152" w:rsidRDefault="003E31E5" w:rsidP="00AC55E5">
      <w:pPr>
        <w:pStyle w:val="NormalWeb"/>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1990CD0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 xml:space="preserve">Наименование, или имя, фамилия </w:t>
            </w:r>
            <w:proofErr w:type="gramStart"/>
            <w:r w:rsidRPr="00D071E5">
              <w:rPr>
                <w:rFonts w:ascii="GHEA Grapalat" w:hAnsi="GHEA Grapalat"/>
              </w:rPr>
              <w:t>бенефициара:</w:t>
            </w:r>
            <w:r w:rsidR="00AC55E5" w:rsidRPr="00AC55E5">
              <w:rPr>
                <w:rFonts w:ascii="GHEA Grapalat" w:hAnsi="GHEA Grapalat"/>
              </w:rPr>
              <w:t xml:space="preserve"> </w:t>
            </w:r>
            <w:r w:rsidR="00AC55E5">
              <w:t xml:space="preserve"> </w:t>
            </w:r>
            <w:r w:rsidR="00DE2E5D">
              <w:rPr>
                <w:rFonts w:ascii="GHEA Grapalat" w:hAnsi="GHEA Grapalat"/>
              </w:rPr>
              <w:t>«</w:t>
            </w:r>
            <w:proofErr w:type="spellStart"/>
            <w:proofErr w:type="gramEnd"/>
            <w:r w:rsidR="00DE2E5D" w:rsidRPr="00DE2E5D">
              <w:rPr>
                <w:rFonts w:ascii="GHEA Grapalat" w:hAnsi="GHEA Grapalat"/>
              </w:rPr>
              <w:t>Аштаракская</w:t>
            </w:r>
            <w:proofErr w:type="spellEnd"/>
            <w:r w:rsidR="00DE2E5D" w:rsidRPr="00DE2E5D">
              <w:rPr>
                <w:rFonts w:ascii="GHEA Grapalat" w:hAnsi="GHEA Grapalat"/>
              </w:rPr>
              <w:t xml:space="preserve"> Основная Школа № 4 Имени </w:t>
            </w:r>
            <w:proofErr w:type="spellStart"/>
            <w:r w:rsidR="00DE2E5D" w:rsidRPr="00DE2E5D">
              <w:rPr>
                <w:rFonts w:ascii="GHEA Grapalat" w:hAnsi="GHEA Grapalat"/>
              </w:rPr>
              <w:t>Григора</w:t>
            </w:r>
            <w:proofErr w:type="spellEnd"/>
            <w:r w:rsidR="00DE2E5D" w:rsidRPr="00DE2E5D">
              <w:rPr>
                <w:rFonts w:ascii="GHEA Grapalat" w:hAnsi="GHEA Grapalat"/>
              </w:rPr>
              <w:t xml:space="preserve"> </w:t>
            </w:r>
            <w:proofErr w:type="spellStart"/>
            <w:r w:rsidR="00DE2E5D" w:rsidRPr="00DE2E5D">
              <w:rPr>
                <w:rFonts w:ascii="GHEA Grapalat" w:hAnsi="GHEA Grapalat"/>
              </w:rPr>
              <w:t>Капанцяна</w:t>
            </w:r>
            <w:proofErr w:type="spellEnd"/>
            <w:r w:rsidR="00DE2E5D">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6219F02"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DE2E5D">
              <w:rPr>
                <w:rFonts w:ascii="Arial" w:hAnsi="Arial" w:cs="Arial"/>
                <w:color w:val="222222"/>
                <w:shd w:val="clear" w:color="auto" w:fill="FFFFFF"/>
              </w:rPr>
              <w:t>05005583</w:t>
            </w:r>
            <w:proofErr w:type="gramEnd"/>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68D495AC"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D071E5">
              <w:rPr>
                <w:rFonts w:ascii="GHEA Grapalat" w:hAnsi="GHEA Grapalat"/>
                <w:lang w:val="en-US"/>
              </w:rPr>
              <w:t xml:space="preserve"> </w:t>
            </w:r>
            <w:r w:rsidR="00DE2E5D">
              <w:rPr>
                <w:rFonts w:ascii="Arial" w:hAnsi="Arial" w:cs="Arial"/>
                <w:color w:val="222222"/>
                <w:shd w:val="clear" w:color="auto" w:fill="FFFFFF"/>
              </w:rPr>
              <w:t>900448000118</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72F449A6" w:rsidR="00C867A0" w:rsidRPr="00D071E5" w:rsidRDefault="00C867A0" w:rsidP="00C867A0">
      <w:pPr>
        <w:pStyle w:val="BodyTextIndent"/>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FootnoteReference"/>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152249F0"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DE2E5D">
        <w:rPr>
          <w:rFonts w:ascii="GHEA Grapalat" w:hAnsi="GHEA Grapalat"/>
        </w:rPr>
        <w:t>«</w:t>
      </w:r>
      <w:proofErr w:type="spellStart"/>
      <w:r w:rsidR="00DE2E5D">
        <w:rPr>
          <w:rFonts w:ascii="GHEA Grapalat" w:hAnsi="GHEA Grapalat"/>
        </w:rPr>
        <w:t>Аштаракская</w:t>
      </w:r>
      <w:proofErr w:type="spellEnd"/>
      <w:r w:rsidR="00DE2E5D">
        <w:rPr>
          <w:rFonts w:ascii="GHEA Grapalat" w:hAnsi="GHEA Grapalat"/>
        </w:rPr>
        <w:t xml:space="preserve"> Основная Школа № 4 Имени </w:t>
      </w:r>
      <w:proofErr w:type="spellStart"/>
      <w:r w:rsidR="00DE2E5D">
        <w:rPr>
          <w:rFonts w:ascii="GHEA Grapalat" w:hAnsi="GHEA Grapalat"/>
        </w:rPr>
        <w:t>Григора</w:t>
      </w:r>
      <w:proofErr w:type="spellEnd"/>
      <w:r w:rsidR="00DE2E5D">
        <w:rPr>
          <w:rFonts w:ascii="GHEA Grapalat" w:hAnsi="GHEA Grapalat"/>
        </w:rPr>
        <w:t xml:space="preserve"> </w:t>
      </w:r>
      <w:proofErr w:type="spellStart"/>
      <w:proofErr w:type="gramStart"/>
      <w:r w:rsidR="00DE2E5D">
        <w:rPr>
          <w:rFonts w:ascii="GHEA Grapalat" w:hAnsi="GHEA Grapalat"/>
        </w:rPr>
        <w:t>Капанцяна</w:t>
      </w:r>
      <w:proofErr w:type="spellEnd"/>
      <w:r w:rsidR="00DE2E5D">
        <w:rPr>
          <w:rFonts w:ascii="GHEA Grapalat" w:hAnsi="GHEA Grapalat"/>
        </w:rPr>
        <w:t>”</w:t>
      </w:r>
      <w:r w:rsidRPr="00D071E5">
        <w:rPr>
          <w:rFonts w:ascii="GHEA Grapalat" w:hAnsi="GHEA Grapalat"/>
          <w:spacing w:val="-6"/>
        </w:rPr>
        <w:t>*</w:t>
      </w:r>
      <w:proofErr w:type="gramEnd"/>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2A02FBE8" w:rsidR="001359A9" w:rsidRDefault="000A214C" w:rsidP="001359A9">
      <w:pPr>
        <w:pStyle w:val="BodyTextIndent"/>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27234B">
        <w:rPr>
          <w:rFonts w:ascii="GHEA Grapalat" w:hAnsi="GHEA Grapalat"/>
          <w:i w:val="0"/>
          <w:sz w:val="22"/>
          <w:szCs w:val="22"/>
          <w:lang w:val="af-ZA"/>
        </w:rPr>
        <w:t>ԱՄԱՀԴ4-ԳՀԱՊՁԲ-2026/01</w:t>
      </w:r>
    </w:p>
    <w:p w14:paraId="02EE3EED" w14:textId="77777777" w:rsidR="001359A9" w:rsidRDefault="001359A9" w:rsidP="001359A9">
      <w:pPr>
        <w:pStyle w:val="BodyTextIndent"/>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w:t>
      </w:r>
      <w:proofErr w:type="spellStart"/>
      <w:r w:rsidRPr="00D071E5">
        <w:rPr>
          <w:rFonts w:ascii="GHEA Grapalat" w:hAnsi="GHEA Grapalat"/>
        </w:rPr>
        <w:t>безотзывно</w:t>
      </w:r>
      <w:proofErr w:type="spellEnd"/>
      <w:r w:rsidRPr="00D071E5">
        <w:rPr>
          <w:rFonts w:ascii="GHEA Grapalat" w:hAnsi="GHEA Grapalat"/>
        </w:rPr>
        <w:t xml:space="preserve">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D071E5">
        <w:rPr>
          <w:rFonts w:ascii="GHEA Grapalat" w:hAnsi="GHEA Grapalat"/>
        </w:rPr>
        <w:t>сроки представления</w:t>
      </w:r>
      <w:proofErr w:type="gramEnd"/>
      <w:r w:rsidRPr="00D071E5">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071E5">
        <w:rPr>
          <w:rFonts w:ascii="GHEA Grapalat" w:hAnsi="GHEA Grapalat"/>
        </w:rPr>
        <w:t>Репортинг</w:t>
      </w:r>
      <w:proofErr w:type="spellEnd"/>
      <w:r w:rsidRPr="00D071E5">
        <w:rPr>
          <w:rFonts w:ascii="GHEA Grapalat" w:hAnsi="GHEA Grapalat"/>
        </w:rPr>
        <w:t>"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35F00BE6"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proofErr w:type="gramStart"/>
            <w:r w:rsidR="00DE2E5D">
              <w:rPr>
                <w:rFonts w:ascii="GHEA Grapalat" w:hAnsi="GHEA Grapalat"/>
              </w:rPr>
              <w:t>«</w:t>
            </w:r>
            <w:r w:rsidR="00DE2E5D" w:rsidRPr="00DE2E5D">
              <w:rPr>
                <w:rFonts w:ascii="GHEA Grapalat" w:hAnsi="GHEA Grapalat"/>
              </w:rPr>
              <w:t xml:space="preserve"> </w:t>
            </w:r>
            <w:proofErr w:type="spellStart"/>
            <w:r w:rsidR="00DE2E5D" w:rsidRPr="00DE2E5D">
              <w:rPr>
                <w:rFonts w:ascii="GHEA Grapalat" w:hAnsi="GHEA Grapalat"/>
              </w:rPr>
              <w:t>Аштаракская</w:t>
            </w:r>
            <w:proofErr w:type="spellEnd"/>
            <w:proofErr w:type="gramEnd"/>
            <w:r w:rsidR="00DE2E5D" w:rsidRPr="00DE2E5D">
              <w:rPr>
                <w:rFonts w:ascii="GHEA Grapalat" w:hAnsi="GHEA Grapalat"/>
              </w:rPr>
              <w:t xml:space="preserve"> Основная Школа № 4 Имени </w:t>
            </w:r>
            <w:proofErr w:type="spellStart"/>
            <w:r w:rsidR="00DE2E5D" w:rsidRPr="00DE2E5D">
              <w:rPr>
                <w:rFonts w:ascii="GHEA Grapalat" w:hAnsi="GHEA Grapalat"/>
              </w:rPr>
              <w:t>Григора</w:t>
            </w:r>
            <w:proofErr w:type="spellEnd"/>
            <w:r w:rsidR="00DE2E5D" w:rsidRPr="00DE2E5D">
              <w:rPr>
                <w:rFonts w:ascii="GHEA Grapalat" w:hAnsi="GHEA Grapalat"/>
              </w:rPr>
              <w:t xml:space="preserve"> </w:t>
            </w:r>
            <w:proofErr w:type="spellStart"/>
            <w:r w:rsidR="00DE2E5D" w:rsidRPr="00DE2E5D">
              <w:rPr>
                <w:rFonts w:ascii="GHEA Grapalat" w:hAnsi="GHEA Grapalat"/>
              </w:rPr>
              <w:t>Капанцяна</w:t>
            </w:r>
            <w:proofErr w:type="spellEnd"/>
            <w:r w:rsidR="00DE2E5D">
              <w:rPr>
                <w:rFonts w:ascii="GHEA Grapalat" w:hAnsi="GHEA Grapalat"/>
              </w:rPr>
              <w:t xml:space="preserve"> ”</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C435455"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DE2E5D">
              <w:rPr>
                <w:rFonts w:ascii="Arial" w:hAnsi="Arial" w:cs="Arial"/>
                <w:color w:val="222222"/>
                <w:shd w:val="clear" w:color="auto" w:fill="FFFFFF"/>
              </w:rPr>
              <w:t xml:space="preserve"> </w:t>
            </w:r>
            <w:proofErr w:type="gramEnd"/>
            <w:r w:rsidR="00DE2E5D">
              <w:rPr>
                <w:rFonts w:ascii="Arial" w:hAnsi="Arial" w:cs="Arial"/>
                <w:color w:val="222222"/>
                <w:shd w:val="clear" w:color="auto" w:fill="FFFFFF"/>
              </w:rPr>
              <w:t>05005583</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5E08E496"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D071E5">
              <w:rPr>
                <w:rFonts w:ascii="GHEA Grapalat" w:hAnsi="GHEA Grapalat"/>
                <w:lang w:val="en-US"/>
              </w:rPr>
              <w:t xml:space="preserve"> </w:t>
            </w:r>
            <w:r w:rsidR="00DE2E5D">
              <w:rPr>
                <w:rFonts w:ascii="Arial" w:hAnsi="Arial" w:cs="Arial"/>
                <w:color w:val="222222"/>
                <w:shd w:val="clear" w:color="auto" w:fill="FFFFFF"/>
              </w:rPr>
              <w:t xml:space="preserve"> 900448000118</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BodyTextIndent3"/>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BodyTextIndent3"/>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7E503445" w:rsidR="008D352C" w:rsidRPr="00D071E5" w:rsidRDefault="00071D1C" w:rsidP="00492ED3">
      <w:pPr>
        <w:pStyle w:val="BodyTextIndent3"/>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27234B">
        <w:rPr>
          <w:rFonts w:ascii="GHEA Grapalat" w:hAnsi="GHEA Grapalat"/>
          <w:b/>
          <w:sz w:val="22"/>
          <w:szCs w:val="22"/>
          <w:lang w:val="af-ZA"/>
        </w:rPr>
        <w:t>ԱՄԱՀԴ4-ԳՀԱՊՁԲ-2026/01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Отказываться от товара в случае </w:t>
      </w:r>
      <w:proofErr w:type="spellStart"/>
      <w:r w:rsidRPr="00D071E5">
        <w:rPr>
          <w:rFonts w:ascii="GHEA Grapalat" w:hAnsi="GHEA Grapalat"/>
        </w:rPr>
        <w:t>непоставки</w:t>
      </w:r>
      <w:proofErr w:type="spellEnd"/>
      <w:r w:rsidRPr="00D071E5">
        <w:rPr>
          <w:rFonts w:ascii="GHEA Grapalat" w:hAnsi="GHEA Grapalat"/>
        </w:rPr>
        <w:t xml:space="preserve">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D071E5">
        <w:rPr>
          <w:rFonts w:ascii="GHEA Grapalat" w:hAnsi="GHEA Grapalat"/>
        </w:rPr>
        <w:t>на товар</w:t>
      </w:r>
      <w:proofErr w:type="gramEnd"/>
      <w:r w:rsidRPr="00D071E5">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 xml:space="preserve">требовать восполнения </w:t>
      </w:r>
      <w:proofErr w:type="spellStart"/>
      <w:r w:rsidRPr="00D071E5">
        <w:rPr>
          <w:rFonts w:ascii="GHEA Grapalat" w:hAnsi="GHEA Grapalat"/>
        </w:rPr>
        <w:t>недопереданного</w:t>
      </w:r>
      <w:proofErr w:type="spellEnd"/>
      <w:r w:rsidRPr="00D071E5">
        <w:rPr>
          <w:rFonts w:ascii="GHEA Grapalat" w:hAnsi="GHEA Grapalat"/>
        </w:rPr>
        <w:t xml:space="preserve">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 xml:space="preserve">________ </w:t>
      </w:r>
      <w:proofErr w:type="spellStart"/>
      <w:r w:rsidRPr="00D071E5">
        <w:rPr>
          <w:rFonts w:ascii="GHEA Grapalat" w:hAnsi="GHEA Grapalat"/>
        </w:rPr>
        <w:t>драмов</w:t>
      </w:r>
      <w:proofErr w:type="spellEnd"/>
      <w:r w:rsidRPr="00D071E5">
        <w:rPr>
          <w:rFonts w:ascii="GHEA Grapalat" w:hAnsi="GHEA Grapalat"/>
        </w:rPr>
        <w:t xml:space="preserve"> Республики Армения, включая НДС</w:t>
      </w:r>
      <w:r w:rsidR="00D043FA" w:rsidRPr="00D071E5">
        <w:rPr>
          <w:rStyle w:val="FootnoteReference"/>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w:t>
      </w:r>
      <w:proofErr w:type="spellStart"/>
      <w:r w:rsidRPr="00D071E5">
        <w:rPr>
          <w:rFonts w:ascii="GHEA Grapalat" w:hAnsi="GHEA Grapalat"/>
        </w:rPr>
        <w:t>драмов</w:t>
      </w:r>
      <w:proofErr w:type="spellEnd"/>
      <w:r w:rsidRPr="00D071E5">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FootnoteReference"/>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FootnoteReference"/>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FootnoteReference"/>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FootnoteReference"/>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071E5">
        <w:rPr>
          <w:rFonts w:ascii="GHEA Grapalat" w:hAnsi="GHEA Grapalat"/>
        </w:rPr>
        <w:t>незаключения</w:t>
      </w:r>
      <w:proofErr w:type="spellEnd"/>
      <w:r w:rsidRPr="00D071E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D071E5">
        <w:rPr>
          <w:rFonts w:ascii="GHEA Grapalat" w:hAnsi="GHEA Grapalat"/>
        </w:rPr>
        <w:t>копии агентского договора и данных</w:t>
      </w:r>
      <w:proofErr w:type="gramEnd"/>
      <w:r w:rsidRPr="00D071E5">
        <w:rPr>
          <w:rFonts w:ascii="GHEA Grapalat" w:hAnsi="GHEA Grapalat"/>
        </w:rPr>
        <w:t xml:space="preserve"> являющегося его стороной лица в течение пяти рабочих дней со дня внесения изменения</w:t>
      </w:r>
      <w:r w:rsidR="008D68DB" w:rsidRPr="00D071E5">
        <w:rPr>
          <w:rStyle w:val="FootnoteReference"/>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FootnoteReference"/>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071E5">
        <w:rPr>
          <w:rFonts w:ascii="GHEA Grapalat" w:hAnsi="GHEA Grapalat"/>
        </w:rPr>
        <w:t>товара</w:t>
      </w:r>
      <w:r w:rsidR="005A3009" w:rsidRPr="00D071E5">
        <w:rPr>
          <w:rFonts w:ascii="GHEA Grapalat" w:hAnsi="GHEA Grapalat"/>
        </w:rPr>
        <w:t>,а</w:t>
      </w:r>
      <w:proofErr w:type="spellEnd"/>
      <w:proofErr w:type="gram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 xml:space="preserve">указанием даты опубликования. Продавец считается </w:t>
      </w:r>
      <w:proofErr w:type="gramStart"/>
      <w:r w:rsidRPr="00D071E5">
        <w:rPr>
          <w:rFonts w:ascii="GHEA Grapalat" w:hAnsi="GHEA Grapalat"/>
          <w:spacing w:val="-6"/>
        </w:rPr>
        <w:t>надлежащим образом</w:t>
      </w:r>
      <w:proofErr w:type="gramEnd"/>
      <w:r w:rsidRPr="00D071E5">
        <w:rPr>
          <w:rFonts w:ascii="GHEA Grapalat" w:hAnsi="GHEA Grapalat"/>
          <w:spacing w:val="-6"/>
        </w:rPr>
        <w:t xml:space="preserve">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w:t>
      </w:r>
      <w:proofErr w:type="spellStart"/>
      <w:r w:rsidRPr="00D071E5">
        <w:rPr>
          <w:rFonts w:ascii="GHEA Grapalat" w:hAnsi="GHEA Grapalat"/>
        </w:rPr>
        <w:t>заключенo</w:t>
      </w:r>
      <w:proofErr w:type="spellEnd"/>
      <w:r w:rsidRPr="00D071E5">
        <w:rPr>
          <w:rFonts w:ascii="GHEA Grapalat" w:hAnsi="GHEA Grapalat"/>
        </w:rPr>
        <w:t xml:space="preserve">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071E5">
        <w:rPr>
          <w:rFonts w:ascii="GHEA Grapalat" w:hAnsi="GHEA Grapalat"/>
        </w:rPr>
        <w:t xml:space="preserve">обеспечений квалификации и </w:t>
      </w:r>
      <w:r w:rsidRPr="00D071E5">
        <w:rPr>
          <w:rFonts w:ascii="GHEA Grapalat" w:hAnsi="GHEA Grapalat"/>
        </w:rPr>
        <w:t>договора</w:t>
      </w:r>
      <w:proofErr w:type="gramEnd"/>
      <w:r w:rsidRPr="00D071E5">
        <w:rPr>
          <w:rFonts w:ascii="GHEA Grapalat" w:hAnsi="GHEA Grapalat"/>
        </w:rPr>
        <w:t xml:space="preserve">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FootnoteReference"/>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FD2350">
          <w:footerReference w:type="default" r:id="rId12"/>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proofErr w:type="spellStart"/>
      <w:r w:rsidRPr="00D071E5">
        <w:rPr>
          <w:rFonts w:ascii="GHEA Grapalat" w:hAnsi="GHEA Grapalat"/>
          <w:sz w:val="20"/>
          <w:szCs w:val="20"/>
        </w:rPr>
        <w:t>Драмов</w:t>
      </w:r>
      <w:proofErr w:type="spellEnd"/>
      <w:r w:rsidRPr="00D071E5">
        <w:rPr>
          <w:rFonts w:ascii="GHEA Grapalat" w:hAnsi="GHEA Grapalat"/>
          <w:sz w:val="20"/>
          <w:szCs w:val="20"/>
        </w:rPr>
        <w:t xml:space="preserve">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9A6950">
        <w:trPr>
          <w:jc w:val="center"/>
        </w:trPr>
        <w:tc>
          <w:tcPr>
            <w:tcW w:w="15867" w:type="dxa"/>
            <w:gridSpan w:val="12"/>
          </w:tcPr>
          <w:p w14:paraId="18873B3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AC55E5">
        <w:trPr>
          <w:trHeight w:val="219"/>
          <w:jc w:val="center"/>
        </w:trPr>
        <w:tc>
          <w:tcPr>
            <w:tcW w:w="777" w:type="dxa"/>
            <w:vMerge w:val="restart"/>
            <w:vAlign w:val="center"/>
          </w:tcPr>
          <w:p w14:paraId="49623EEF"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B64ECA">
            <w:pPr>
              <w:widowControl w:val="0"/>
              <w:jc w:val="center"/>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D82E07">
            <w:pPr>
              <w:widowControl w:val="0"/>
              <w:ind w:left="-96" w:right="-108"/>
              <w:jc w:val="center"/>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B46D58">
            <w:pPr>
              <w:widowControl w:val="0"/>
              <w:ind w:left="-108" w:right="-59"/>
              <w:jc w:val="center"/>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B46D58">
            <w:pPr>
              <w:widowControl w:val="0"/>
              <w:ind w:left="-48" w:right="-108"/>
              <w:jc w:val="center"/>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цена единицы/</w:t>
            </w:r>
            <w:proofErr w:type="spellStart"/>
            <w:r w:rsidRPr="00D071E5">
              <w:rPr>
                <w:rFonts w:ascii="GHEA Grapalat" w:hAnsi="GHEA Grapalat"/>
                <w:sz w:val="16"/>
                <w:szCs w:val="16"/>
              </w:rPr>
              <w:t>драмов</w:t>
            </w:r>
            <w:proofErr w:type="spellEnd"/>
            <w:r w:rsidRPr="00D071E5">
              <w:rPr>
                <w:rFonts w:ascii="GHEA Grapalat" w:hAnsi="GHEA Grapalat"/>
                <w:sz w:val="16"/>
                <w:szCs w:val="16"/>
              </w:rPr>
              <w:t xml:space="preserve"> РА</w:t>
            </w:r>
          </w:p>
        </w:tc>
        <w:tc>
          <w:tcPr>
            <w:tcW w:w="992" w:type="dxa"/>
            <w:vMerge w:val="restart"/>
            <w:vAlign w:val="center"/>
          </w:tcPr>
          <w:p w14:paraId="5304552D"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общая цена/</w:t>
            </w:r>
            <w:proofErr w:type="spellStart"/>
            <w:r w:rsidRPr="00D071E5">
              <w:rPr>
                <w:rFonts w:ascii="GHEA Grapalat" w:hAnsi="GHEA Grapalat"/>
                <w:sz w:val="16"/>
                <w:szCs w:val="16"/>
              </w:rPr>
              <w:t>драмов</w:t>
            </w:r>
            <w:proofErr w:type="spellEnd"/>
            <w:r w:rsidRPr="00D071E5">
              <w:rPr>
                <w:rFonts w:ascii="GHEA Grapalat" w:hAnsi="GHEA Grapalat"/>
                <w:sz w:val="16"/>
                <w:szCs w:val="16"/>
              </w:rPr>
              <w:t xml:space="preserve"> РА</w:t>
            </w:r>
          </w:p>
        </w:tc>
        <w:tc>
          <w:tcPr>
            <w:tcW w:w="855" w:type="dxa"/>
            <w:vMerge w:val="restart"/>
            <w:vAlign w:val="center"/>
          </w:tcPr>
          <w:p w14:paraId="68447E48" w14:textId="77777777" w:rsidR="00071D1C" w:rsidRPr="00D071E5" w:rsidRDefault="00071D1C" w:rsidP="00B46D58">
            <w:pPr>
              <w:widowControl w:val="0"/>
              <w:ind w:left="-126" w:right="-108"/>
              <w:jc w:val="center"/>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AC55E5">
        <w:trPr>
          <w:trHeight w:val="445"/>
          <w:jc w:val="center"/>
        </w:trPr>
        <w:tc>
          <w:tcPr>
            <w:tcW w:w="777" w:type="dxa"/>
            <w:vMerge/>
            <w:vAlign w:val="center"/>
          </w:tcPr>
          <w:p w14:paraId="61066753" w14:textId="77777777" w:rsidR="00071D1C" w:rsidRPr="00D071E5" w:rsidRDefault="00071D1C" w:rsidP="00B46D58">
            <w:pPr>
              <w:widowControl w:val="0"/>
              <w:jc w:val="center"/>
              <w:rPr>
                <w:rFonts w:ascii="GHEA Grapalat" w:hAnsi="GHEA Grapalat"/>
                <w:sz w:val="16"/>
                <w:szCs w:val="16"/>
              </w:rPr>
            </w:pPr>
          </w:p>
        </w:tc>
        <w:tc>
          <w:tcPr>
            <w:tcW w:w="1907" w:type="dxa"/>
            <w:vMerge/>
            <w:vAlign w:val="center"/>
          </w:tcPr>
          <w:p w14:paraId="4DB6C3FA" w14:textId="77777777" w:rsidR="00071D1C" w:rsidRPr="00D071E5" w:rsidRDefault="00071D1C" w:rsidP="00B46D58">
            <w:pPr>
              <w:widowControl w:val="0"/>
              <w:jc w:val="center"/>
              <w:rPr>
                <w:rFonts w:ascii="GHEA Grapalat" w:hAnsi="GHEA Grapalat"/>
                <w:sz w:val="16"/>
                <w:szCs w:val="16"/>
              </w:rPr>
            </w:pPr>
          </w:p>
        </w:tc>
        <w:tc>
          <w:tcPr>
            <w:tcW w:w="1276" w:type="dxa"/>
            <w:vMerge/>
            <w:vAlign w:val="center"/>
          </w:tcPr>
          <w:p w14:paraId="77892C14"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646CE86F" w14:textId="77777777" w:rsidR="00071D1C" w:rsidRPr="00D071E5" w:rsidRDefault="00071D1C" w:rsidP="00B46D58">
            <w:pPr>
              <w:widowControl w:val="0"/>
              <w:jc w:val="center"/>
              <w:rPr>
                <w:rFonts w:ascii="GHEA Grapalat" w:hAnsi="GHEA Grapalat"/>
                <w:sz w:val="16"/>
                <w:szCs w:val="16"/>
              </w:rPr>
            </w:pPr>
          </w:p>
        </w:tc>
        <w:tc>
          <w:tcPr>
            <w:tcW w:w="3827" w:type="dxa"/>
            <w:vMerge/>
            <w:vAlign w:val="center"/>
          </w:tcPr>
          <w:p w14:paraId="411DDD31" w14:textId="77777777" w:rsidR="00071D1C" w:rsidRPr="00D071E5" w:rsidRDefault="00071D1C" w:rsidP="00B46D58">
            <w:pPr>
              <w:widowControl w:val="0"/>
              <w:jc w:val="center"/>
              <w:rPr>
                <w:rFonts w:ascii="GHEA Grapalat" w:hAnsi="GHEA Grapalat"/>
                <w:sz w:val="16"/>
                <w:szCs w:val="16"/>
              </w:rPr>
            </w:pPr>
          </w:p>
        </w:tc>
        <w:tc>
          <w:tcPr>
            <w:tcW w:w="851" w:type="dxa"/>
            <w:vMerge/>
            <w:vAlign w:val="center"/>
          </w:tcPr>
          <w:p w14:paraId="31BB65BC"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7D3ABB54" w14:textId="77777777" w:rsidR="00071D1C" w:rsidRPr="00D071E5" w:rsidRDefault="00071D1C" w:rsidP="00B46D58">
            <w:pPr>
              <w:widowControl w:val="0"/>
              <w:jc w:val="center"/>
              <w:rPr>
                <w:rFonts w:ascii="GHEA Grapalat" w:hAnsi="GHEA Grapalat"/>
                <w:sz w:val="16"/>
                <w:szCs w:val="16"/>
              </w:rPr>
            </w:pPr>
          </w:p>
        </w:tc>
        <w:tc>
          <w:tcPr>
            <w:tcW w:w="992" w:type="dxa"/>
            <w:vMerge/>
            <w:vAlign w:val="center"/>
          </w:tcPr>
          <w:p w14:paraId="51318425" w14:textId="77777777" w:rsidR="00071D1C" w:rsidRPr="00D071E5" w:rsidRDefault="00071D1C" w:rsidP="00B46D58">
            <w:pPr>
              <w:widowControl w:val="0"/>
              <w:jc w:val="center"/>
              <w:rPr>
                <w:rFonts w:ascii="GHEA Grapalat" w:hAnsi="GHEA Grapalat"/>
                <w:sz w:val="16"/>
                <w:szCs w:val="16"/>
              </w:rPr>
            </w:pPr>
          </w:p>
        </w:tc>
        <w:tc>
          <w:tcPr>
            <w:tcW w:w="855" w:type="dxa"/>
            <w:vMerge/>
            <w:vAlign w:val="center"/>
          </w:tcPr>
          <w:p w14:paraId="73A75861" w14:textId="77777777" w:rsidR="00071D1C" w:rsidRPr="00D071E5" w:rsidRDefault="00071D1C" w:rsidP="00B46D58">
            <w:pPr>
              <w:widowControl w:val="0"/>
              <w:jc w:val="center"/>
              <w:rPr>
                <w:rFonts w:ascii="GHEA Grapalat" w:hAnsi="GHEA Grapalat"/>
                <w:sz w:val="16"/>
                <w:szCs w:val="16"/>
              </w:rPr>
            </w:pPr>
          </w:p>
        </w:tc>
        <w:tc>
          <w:tcPr>
            <w:tcW w:w="846" w:type="dxa"/>
            <w:vAlign w:val="center"/>
          </w:tcPr>
          <w:p w14:paraId="75F67261"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B46D58">
            <w:pPr>
              <w:widowControl w:val="0"/>
              <w:ind w:left="-46" w:right="-84"/>
              <w:jc w:val="center"/>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D82E07">
            <w:pPr>
              <w:widowControl w:val="0"/>
              <w:ind w:left="-132" w:right="-129"/>
              <w:jc w:val="center"/>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4C5BDB" w:rsidRPr="00D071E5" w14:paraId="691572B6" w14:textId="77777777" w:rsidTr="004C5BDB">
        <w:trPr>
          <w:trHeight w:val="246"/>
          <w:jc w:val="center"/>
        </w:trPr>
        <w:tc>
          <w:tcPr>
            <w:tcW w:w="777" w:type="dxa"/>
            <w:vAlign w:val="center"/>
          </w:tcPr>
          <w:p w14:paraId="5BDE6414" w14:textId="458F52BB" w:rsidR="004C5BDB" w:rsidRPr="009C3F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51DD986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15872400</w:t>
            </w:r>
          </w:p>
        </w:tc>
        <w:tc>
          <w:tcPr>
            <w:tcW w:w="1276" w:type="dxa"/>
            <w:vAlign w:val="center"/>
          </w:tcPr>
          <w:p w14:paraId="39EBDA4A" w14:textId="02805AF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0938FD6"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2801D84A"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F0C20D1" w:rsidR="004C5BDB" w:rsidRPr="009E7502" w:rsidRDefault="004C5BDB" w:rsidP="004C5BDB">
            <w:pPr>
              <w:widowControl w:val="0"/>
              <w:jc w:val="center"/>
              <w:rPr>
                <w:rFonts w:ascii="GHEA Grapalat" w:hAnsi="GHEA Grapalat"/>
                <w:sz w:val="16"/>
                <w:szCs w:val="16"/>
              </w:rPr>
            </w:pPr>
          </w:p>
        </w:tc>
        <w:tc>
          <w:tcPr>
            <w:tcW w:w="992" w:type="dxa"/>
            <w:vAlign w:val="center"/>
          </w:tcPr>
          <w:p w14:paraId="7992018D" w14:textId="2D41E2DF"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36,0</w:t>
            </w:r>
          </w:p>
        </w:tc>
        <w:tc>
          <w:tcPr>
            <w:tcW w:w="855" w:type="dxa"/>
            <w:vAlign w:val="center"/>
          </w:tcPr>
          <w:p w14:paraId="715276DB" w14:textId="450646E8" w:rsidR="004C5BDB" w:rsidRPr="009E7502" w:rsidRDefault="004C5BDB" w:rsidP="004C5BDB">
            <w:pPr>
              <w:widowControl w:val="0"/>
              <w:jc w:val="center"/>
              <w:rPr>
                <w:rFonts w:ascii="GHEA Grapalat" w:hAnsi="GHEA Grapalat"/>
                <w:sz w:val="16"/>
                <w:szCs w:val="16"/>
              </w:rPr>
            </w:pPr>
          </w:p>
        </w:tc>
        <w:tc>
          <w:tcPr>
            <w:tcW w:w="846" w:type="dxa"/>
            <w:vAlign w:val="center"/>
          </w:tcPr>
          <w:p w14:paraId="03A69A7C" w14:textId="3EA5E53A"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29814251" w14:textId="275D26AC"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7E2BBF22" w:rsidR="004C5BDB" w:rsidRPr="004C5BDB" w:rsidRDefault="004C5BDB" w:rsidP="004C5BDB">
            <w:pPr>
              <w:widowControl w:val="0"/>
              <w:jc w:val="center"/>
              <w:rPr>
                <w:rFonts w:ascii="GHEA Grapalat" w:hAnsi="GHEA Grapalat"/>
                <w:sz w:val="16"/>
                <w:szCs w:val="16"/>
              </w:rPr>
            </w:pPr>
            <w:r w:rsidRPr="009E7502">
              <w:rPr>
                <w:rFonts w:ascii="GHEA Grapalat" w:hAnsi="GHEA Grapalat"/>
                <w:sz w:val="16"/>
                <w:szCs w:val="16"/>
              </w:rPr>
              <w:t>с момента вступления договора в силу до 25.</w:t>
            </w:r>
            <w:r w:rsidRPr="004C5BDB">
              <w:rPr>
                <w:rFonts w:ascii="GHEA Grapalat" w:hAnsi="GHEA Grapalat"/>
                <w:sz w:val="16"/>
                <w:szCs w:val="16"/>
              </w:rPr>
              <w:t>05</w:t>
            </w:r>
            <w:r w:rsidRPr="009E7502">
              <w:rPr>
                <w:rFonts w:ascii="GHEA Grapalat" w:hAnsi="GHEA Grapalat"/>
                <w:sz w:val="16"/>
                <w:szCs w:val="16"/>
              </w:rPr>
              <w:t>.202</w:t>
            </w:r>
            <w:r w:rsidRPr="004C5BDB">
              <w:rPr>
                <w:rFonts w:ascii="GHEA Grapalat" w:hAnsi="GHEA Grapalat"/>
                <w:sz w:val="16"/>
                <w:szCs w:val="16"/>
              </w:rPr>
              <w:t>6</w:t>
            </w:r>
          </w:p>
        </w:tc>
      </w:tr>
      <w:tr w:rsidR="004C5BDB" w:rsidRPr="00D071E5" w14:paraId="0129242A" w14:textId="77777777" w:rsidTr="004C5BDB">
        <w:trPr>
          <w:trHeight w:val="246"/>
          <w:jc w:val="center"/>
        </w:trPr>
        <w:tc>
          <w:tcPr>
            <w:tcW w:w="777" w:type="dxa"/>
            <w:vAlign w:val="center"/>
          </w:tcPr>
          <w:p w14:paraId="7E6B824F" w14:textId="2665B743"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0EAA2A9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15421100</w:t>
            </w:r>
          </w:p>
        </w:tc>
        <w:tc>
          <w:tcPr>
            <w:tcW w:w="1276" w:type="dxa"/>
            <w:vAlign w:val="center"/>
          </w:tcPr>
          <w:p w14:paraId="43F46D4D" w14:textId="0103D32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3A3CEAB" w14:textId="6BB0920B"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6F53CA44" w:rsidR="004C5BDB" w:rsidRPr="009E7502" w:rsidRDefault="004C5BDB" w:rsidP="004C5BDB">
            <w:pPr>
              <w:widowControl w:val="0"/>
              <w:jc w:val="center"/>
              <w:rPr>
                <w:rFonts w:ascii="GHEA Grapalat" w:hAnsi="GHEA Grapalat"/>
                <w:sz w:val="16"/>
                <w:szCs w:val="16"/>
              </w:rPr>
            </w:pPr>
          </w:p>
        </w:tc>
        <w:tc>
          <w:tcPr>
            <w:tcW w:w="992" w:type="dxa"/>
            <w:vAlign w:val="center"/>
          </w:tcPr>
          <w:p w14:paraId="5A580F03" w14:textId="21EDF6C9"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205,2</w:t>
            </w:r>
          </w:p>
        </w:tc>
        <w:tc>
          <w:tcPr>
            <w:tcW w:w="855" w:type="dxa"/>
            <w:vAlign w:val="center"/>
          </w:tcPr>
          <w:p w14:paraId="7F44C77E" w14:textId="1CDB1D48" w:rsidR="004C5BDB" w:rsidRPr="009E7502" w:rsidRDefault="004C5BDB" w:rsidP="004C5BDB">
            <w:pPr>
              <w:widowControl w:val="0"/>
              <w:jc w:val="center"/>
              <w:rPr>
                <w:rFonts w:ascii="GHEA Grapalat" w:hAnsi="GHEA Grapalat"/>
                <w:sz w:val="16"/>
                <w:szCs w:val="16"/>
              </w:rPr>
            </w:pPr>
          </w:p>
        </w:tc>
        <w:tc>
          <w:tcPr>
            <w:tcW w:w="846" w:type="dxa"/>
            <w:vAlign w:val="center"/>
          </w:tcPr>
          <w:p w14:paraId="0CA63213" w14:textId="2A7483F2"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5EDBBBC5" w14:textId="3BA164CF"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74234CC9"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2928318" w14:textId="77777777" w:rsidTr="004C5BDB">
        <w:trPr>
          <w:trHeight w:val="246"/>
          <w:jc w:val="center"/>
        </w:trPr>
        <w:tc>
          <w:tcPr>
            <w:tcW w:w="777" w:type="dxa"/>
            <w:vAlign w:val="center"/>
          </w:tcPr>
          <w:p w14:paraId="3FAA003E" w14:textId="27344B53"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4C55866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15614200</w:t>
            </w:r>
          </w:p>
        </w:tc>
        <w:tc>
          <w:tcPr>
            <w:tcW w:w="1276" w:type="dxa"/>
            <w:vAlign w:val="center"/>
          </w:tcPr>
          <w:p w14:paraId="3BE07F79" w14:textId="112EA5A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0F22DBE4" w14:textId="72C24E58"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w:t>
            </w:r>
            <w:proofErr w:type="spellStart"/>
            <w:r w:rsidRPr="009432D0">
              <w:rPr>
                <w:rFonts w:ascii="GHEA Grapalat" w:hAnsi="GHEA Grapalat"/>
                <w:sz w:val="16"/>
                <w:szCs w:val="16"/>
              </w:rPr>
              <w:t>непропаренный</w:t>
            </w:r>
            <w:proofErr w:type="spellEnd"/>
            <w:r w:rsidRPr="009432D0">
              <w:rPr>
                <w:rFonts w:ascii="GHEA Grapalat" w:hAnsi="GHEA Grapalat"/>
                <w:sz w:val="16"/>
                <w:szCs w:val="16"/>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7C837275" w:rsidR="004C5BDB" w:rsidRPr="009E7502" w:rsidRDefault="004C5BDB" w:rsidP="004C5BDB">
            <w:pPr>
              <w:widowControl w:val="0"/>
              <w:jc w:val="center"/>
              <w:rPr>
                <w:rFonts w:ascii="GHEA Grapalat" w:hAnsi="GHEA Grapalat"/>
                <w:sz w:val="16"/>
                <w:szCs w:val="16"/>
              </w:rPr>
            </w:pPr>
          </w:p>
        </w:tc>
        <w:tc>
          <w:tcPr>
            <w:tcW w:w="992" w:type="dxa"/>
            <w:vAlign w:val="center"/>
          </w:tcPr>
          <w:p w14:paraId="3992BF96" w14:textId="345C26A2"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253,8</w:t>
            </w:r>
          </w:p>
        </w:tc>
        <w:tc>
          <w:tcPr>
            <w:tcW w:w="855" w:type="dxa"/>
            <w:vAlign w:val="center"/>
          </w:tcPr>
          <w:p w14:paraId="4DCCB109" w14:textId="1CFF1552" w:rsidR="004C5BDB" w:rsidRPr="009E7502" w:rsidRDefault="004C5BDB" w:rsidP="004C5BDB">
            <w:pPr>
              <w:widowControl w:val="0"/>
              <w:jc w:val="center"/>
              <w:rPr>
                <w:rFonts w:ascii="GHEA Grapalat" w:hAnsi="GHEA Grapalat"/>
                <w:sz w:val="16"/>
                <w:szCs w:val="16"/>
              </w:rPr>
            </w:pPr>
          </w:p>
        </w:tc>
        <w:tc>
          <w:tcPr>
            <w:tcW w:w="846" w:type="dxa"/>
            <w:vAlign w:val="center"/>
          </w:tcPr>
          <w:p w14:paraId="40B0946A" w14:textId="5CBDAA94"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513A80CC" w14:textId="39A52840"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509CE8F0"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C0D3C80" w14:textId="77777777" w:rsidTr="004C5BDB">
        <w:trPr>
          <w:trHeight w:val="246"/>
          <w:jc w:val="center"/>
        </w:trPr>
        <w:tc>
          <w:tcPr>
            <w:tcW w:w="777" w:type="dxa"/>
            <w:vAlign w:val="center"/>
          </w:tcPr>
          <w:p w14:paraId="5559F285" w14:textId="1C3A7BA8"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236FB2A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3221110</w:t>
            </w:r>
          </w:p>
        </w:tc>
        <w:tc>
          <w:tcPr>
            <w:tcW w:w="1276" w:type="dxa"/>
            <w:vAlign w:val="center"/>
          </w:tcPr>
          <w:p w14:paraId="50E84CAE" w14:textId="45969F90"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AE8FD7E" w14:textId="1577A7C5"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roofErr w:type="gramStart"/>
            <w:r w:rsidRPr="009432D0">
              <w:rPr>
                <w:rFonts w:ascii="GHEA Grapalat" w:hAnsi="GHEA Grapalat"/>
                <w:sz w:val="16"/>
                <w:szCs w:val="16"/>
              </w:rPr>
              <w:t>»..</w:t>
            </w:r>
            <w:proofErr w:type="gramEnd"/>
          </w:p>
        </w:tc>
        <w:tc>
          <w:tcPr>
            <w:tcW w:w="851" w:type="dxa"/>
            <w:vAlign w:val="center"/>
          </w:tcPr>
          <w:p w14:paraId="5751CF2C" w14:textId="386D41C3"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59CAF81A" w:rsidR="004C5BDB" w:rsidRPr="009E7502" w:rsidRDefault="004C5BDB" w:rsidP="004C5BDB">
            <w:pPr>
              <w:widowControl w:val="0"/>
              <w:jc w:val="center"/>
              <w:rPr>
                <w:rFonts w:ascii="GHEA Grapalat" w:hAnsi="GHEA Grapalat"/>
                <w:sz w:val="16"/>
                <w:szCs w:val="16"/>
              </w:rPr>
            </w:pPr>
          </w:p>
        </w:tc>
        <w:tc>
          <w:tcPr>
            <w:tcW w:w="992" w:type="dxa"/>
            <w:vAlign w:val="center"/>
          </w:tcPr>
          <w:p w14:paraId="39D786E9" w14:textId="77789D3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156,5</w:t>
            </w:r>
          </w:p>
        </w:tc>
        <w:tc>
          <w:tcPr>
            <w:tcW w:w="855" w:type="dxa"/>
            <w:vAlign w:val="center"/>
          </w:tcPr>
          <w:p w14:paraId="1C5F77E2" w14:textId="00E1AD2E" w:rsidR="004C5BDB" w:rsidRPr="009E7502" w:rsidRDefault="004C5BDB" w:rsidP="004C5BDB">
            <w:pPr>
              <w:widowControl w:val="0"/>
              <w:jc w:val="center"/>
              <w:rPr>
                <w:rFonts w:ascii="GHEA Grapalat" w:hAnsi="GHEA Grapalat"/>
                <w:sz w:val="16"/>
                <w:szCs w:val="16"/>
              </w:rPr>
            </w:pPr>
          </w:p>
        </w:tc>
        <w:tc>
          <w:tcPr>
            <w:tcW w:w="846" w:type="dxa"/>
            <w:vAlign w:val="center"/>
          </w:tcPr>
          <w:p w14:paraId="1586C769" w14:textId="59033D95"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6E9CC45C" w14:textId="1005EAEE"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7918675F"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4E31D089" w14:textId="77777777" w:rsidTr="004C5BDB">
        <w:trPr>
          <w:trHeight w:val="246"/>
          <w:jc w:val="center"/>
        </w:trPr>
        <w:tc>
          <w:tcPr>
            <w:tcW w:w="777" w:type="dxa"/>
            <w:vAlign w:val="center"/>
          </w:tcPr>
          <w:p w14:paraId="453CE7A0" w14:textId="0AA6A0F8"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17F2AFBE"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15331151</w:t>
            </w:r>
          </w:p>
        </w:tc>
        <w:tc>
          <w:tcPr>
            <w:tcW w:w="1276" w:type="dxa"/>
            <w:vAlign w:val="center"/>
          </w:tcPr>
          <w:p w14:paraId="193E528E" w14:textId="57CBB56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0560DA22" w14:textId="0AE9CB36"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5A9CD230" w:rsidR="004C5BDB" w:rsidRPr="009E7502" w:rsidRDefault="004C5BDB" w:rsidP="004C5BDB">
            <w:pPr>
              <w:widowControl w:val="0"/>
              <w:jc w:val="center"/>
              <w:rPr>
                <w:rFonts w:ascii="GHEA Grapalat" w:hAnsi="GHEA Grapalat"/>
                <w:sz w:val="16"/>
                <w:szCs w:val="16"/>
              </w:rPr>
            </w:pPr>
          </w:p>
        </w:tc>
        <w:tc>
          <w:tcPr>
            <w:tcW w:w="992" w:type="dxa"/>
            <w:vAlign w:val="center"/>
          </w:tcPr>
          <w:p w14:paraId="1BBD02CC" w14:textId="2AAC3535"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3D210761" w14:textId="6CBD6EA3" w:rsidR="004C5BDB" w:rsidRPr="009E7502" w:rsidRDefault="004C5BDB" w:rsidP="004C5BDB">
            <w:pPr>
              <w:widowControl w:val="0"/>
              <w:jc w:val="center"/>
              <w:rPr>
                <w:rFonts w:ascii="GHEA Grapalat" w:hAnsi="GHEA Grapalat"/>
                <w:sz w:val="16"/>
                <w:szCs w:val="16"/>
              </w:rPr>
            </w:pPr>
          </w:p>
        </w:tc>
        <w:tc>
          <w:tcPr>
            <w:tcW w:w="846" w:type="dxa"/>
            <w:vAlign w:val="center"/>
          </w:tcPr>
          <w:p w14:paraId="3724E1B7" w14:textId="7983420A"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1CF3FC47" w14:textId="4E127178"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6DB36579"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875CC81" w14:textId="77777777" w:rsidTr="004C5BDB">
        <w:trPr>
          <w:trHeight w:val="246"/>
          <w:jc w:val="center"/>
        </w:trPr>
        <w:tc>
          <w:tcPr>
            <w:tcW w:w="777" w:type="dxa"/>
            <w:vAlign w:val="center"/>
          </w:tcPr>
          <w:p w14:paraId="44FCB783" w14:textId="357A01C4"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213E4D73"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3222128</w:t>
            </w:r>
          </w:p>
        </w:tc>
        <w:tc>
          <w:tcPr>
            <w:tcW w:w="1276" w:type="dxa"/>
            <w:vAlign w:val="center"/>
          </w:tcPr>
          <w:p w14:paraId="109E3585" w14:textId="2C5FDB07"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5D38E6C" w14:textId="2954EAB6"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4D3865FC" w:rsidR="004C5BDB" w:rsidRPr="009E7502" w:rsidRDefault="004C5BDB" w:rsidP="004C5BDB">
            <w:pPr>
              <w:widowControl w:val="0"/>
              <w:jc w:val="center"/>
              <w:rPr>
                <w:rFonts w:ascii="GHEA Grapalat" w:hAnsi="GHEA Grapalat"/>
                <w:sz w:val="16"/>
                <w:szCs w:val="16"/>
              </w:rPr>
            </w:pPr>
          </w:p>
        </w:tc>
        <w:tc>
          <w:tcPr>
            <w:tcW w:w="992" w:type="dxa"/>
            <w:vAlign w:val="center"/>
          </w:tcPr>
          <w:p w14:paraId="5A7ED366" w14:textId="350E7DCD"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1057,5</w:t>
            </w:r>
          </w:p>
        </w:tc>
        <w:tc>
          <w:tcPr>
            <w:tcW w:w="855" w:type="dxa"/>
            <w:vAlign w:val="center"/>
          </w:tcPr>
          <w:p w14:paraId="4E80D848" w14:textId="3A4A5482" w:rsidR="004C5BDB" w:rsidRPr="009E7502" w:rsidRDefault="004C5BDB" w:rsidP="004C5BDB">
            <w:pPr>
              <w:widowControl w:val="0"/>
              <w:jc w:val="center"/>
              <w:rPr>
                <w:rFonts w:ascii="GHEA Grapalat" w:hAnsi="GHEA Grapalat"/>
                <w:sz w:val="16"/>
                <w:szCs w:val="16"/>
              </w:rPr>
            </w:pPr>
          </w:p>
        </w:tc>
        <w:tc>
          <w:tcPr>
            <w:tcW w:w="846" w:type="dxa"/>
            <w:vAlign w:val="center"/>
          </w:tcPr>
          <w:p w14:paraId="3FF60F08" w14:textId="23506149"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5DAB8DAE" w14:textId="3497ED99"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000DDDEC"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9C25331" w14:textId="77777777" w:rsidTr="004C5BDB">
        <w:trPr>
          <w:trHeight w:val="246"/>
          <w:jc w:val="center"/>
        </w:trPr>
        <w:tc>
          <w:tcPr>
            <w:tcW w:w="777" w:type="dxa"/>
            <w:vAlign w:val="center"/>
          </w:tcPr>
          <w:p w14:paraId="37AF753F" w14:textId="24A2947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71DD9B2A"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3221410</w:t>
            </w:r>
          </w:p>
        </w:tc>
        <w:tc>
          <w:tcPr>
            <w:tcW w:w="1276" w:type="dxa"/>
            <w:vAlign w:val="center"/>
          </w:tcPr>
          <w:p w14:paraId="4DB21821" w14:textId="3E742D41"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C6E69DC" w14:textId="2573C0B5" w:rsidR="004C5BDB" w:rsidRPr="009E7502"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w:t>
            </w:r>
            <w:proofErr w:type="spellStart"/>
            <w:r w:rsidRPr="009432D0">
              <w:rPr>
                <w:rFonts w:ascii="GHEA Grapalat" w:hAnsi="GHEA Grapalat"/>
                <w:sz w:val="16"/>
                <w:szCs w:val="16"/>
              </w:rPr>
              <w:t>подмороженности</w:t>
            </w:r>
            <w:proofErr w:type="spellEnd"/>
            <w:r w:rsidRPr="009432D0">
              <w:rPr>
                <w:rFonts w:ascii="GHEA Grapalat" w:hAnsi="GHEA Grapalat"/>
                <w:sz w:val="16"/>
                <w:szCs w:val="16"/>
              </w:rPr>
              <w:t>,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A0BD765"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20370E" w14:textId="07AD59A1" w:rsidR="004C5BDB" w:rsidRPr="009E7502" w:rsidRDefault="004C5BDB" w:rsidP="004C5BDB">
            <w:pPr>
              <w:widowControl w:val="0"/>
              <w:jc w:val="center"/>
              <w:rPr>
                <w:rFonts w:ascii="GHEA Grapalat" w:hAnsi="GHEA Grapalat"/>
                <w:sz w:val="16"/>
                <w:szCs w:val="16"/>
              </w:rPr>
            </w:pPr>
          </w:p>
        </w:tc>
        <w:tc>
          <w:tcPr>
            <w:tcW w:w="992" w:type="dxa"/>
            <w:vAlign w:val="center"/>
          </w:tcPr>
          <w:p w14:paraId="5AED03BA" w14:textId="0BFD835F"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719,1</w:t>
            </w:r>
          </w:p>
        </w:tc>
        <w:tc>
          <w:tcPr>
            <w:tcW w:w="855" w:type="dxa"/>
            <w:vAlign w:val="center"/>
          </w:tcPr>
          <w:p w14:paraId="51B4E923" w14:textId="5098D6D1" w:rsidR="004C5BDB" w:rsidRPr="009E7502" w:rsidRDefault="004C5BDB" w:rsidP="004C5BDB">
            <w:pPr>
              <w:widowControl w:val="0"/>
              <w:jc w:val="center"/>
              <w:rPr>
                <w:rFonts w:ascii="GHEA Grapalat" w:hAnsi="GHEA Grapalat"/>
                <w:sz w:val="16"/>
                <w:szCs w:val="16"/>
              </w:rPr>
            </w:pPr>
          </w:p>
        </w:tc>
        <w:tc>
          <w:tcPr>
            <w:tcW w:w="846" w:type="dxa"/>
            <w:vAlign w:val="center"/>
          </w:tcPr>
          <w:p w14:paraId="2460B324" w14:textId="686EE8E1"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2CC5343C" w14:textId="6774ED9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48AF34B2"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13670B51" w14:textId="77777777" w:rsidTr="004C5BDB">
        <w:trPr>
          <w:trHeight w:val="246"/>
          <w:jc w:val="center"/>
        </w:trPr>
        <w:tc>
          <w:tcPr>
            <w:tcW w:w="777" w:type="dxa"/>
            <w:vAlign w:val="center"/>
          </w:tcPr>
          <w:p w14:paraId="1E32DE96" w14:textId="1D46A510"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712726D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3221100</w:t>
            </w:r>
          </w:p>
        </w:tc>
        <w:tc>
          <w:tcPr>
            <w:tcW w:w="1276" w:type="dxa"/>
            <w:vAlign w:val="center"/>
          </w:tcPr>
          <w:p w14:paraId="196BB581" w14:textId="070514B1" w:rsidR="004C5BDB" w:rsidRPr="00875F92" w:rsidRDefault="004C5BDB" w:rsidP="004C5BDB">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E5DC66A" w14:textId="0107D303"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9432D0">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3353362D"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2266CADB" w14:textId="20542A3D" w:rsidR="004C5BDB" w:rsidRPr="009E7502" w:rsidRDefault="004C5BDB" w:rsidP="004C5BDB">
            <w:pPr>
              <w:widowControl w:val="0"/>
              <w:jc w:val="center"/>
              <w:rPr>
                <w:rFonts w:ascii="GHEA Grapalat" w:hAnsi="GHEA Grapalat"/>
                <w:sz w:val="16"/>
                <w:szCs w:val="16"/>
              </w:rPr>
            </w:pPr>
          </w:p>
        </w:tc>
        <w:tc>
          <w:tcPr>
            <w:tcW w:w="992" w:type="dxa"/>
            <w:vAlign w:val="center"/>
          </w:tcPr>
          <w:p w14:paraId="5C80F186" w14:textId="45A5792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95,2</w:t>
            </w:r>
          </w:p>
        </w:tc>
        <w:tc>
          <w:tcPr>
            <w:tcW w:w="855" w:type="dxa"/>
            <w:vAlign w:val="center"/>
          </w:tcPr>
          <w:p w14:paraId="59BE83D6" w14:textId="1275F6BB" w:rsidR="004C5BDB" w:rsidRPr="009E7502" w:rsidRDefault="004C5BDB" w:rsidP="004C5BDB">
            <w:pPr>
              <w:widowControl w:val="0"/>
              <w:jc w:val="center"/>
              <w:rPr>
                <w:rFonts w:ascii="GHEA Grapalat" w:hAnsi="GHEA Grapalat"/>
                <w:sz w:val="16"/>
                <w:szCs w:val="16"/>
              </w:rPr>
            </w:pPr>
          </w:p>
        </w:tc>
        <w:tc>
          <w:tcPr>
            <w:tcW w:w="846" w:type="dxa"/>
            <w:vAlign w:val="center"/>
          </w:tcPr>
          <w:p w14:paraId="7CD480A1" w14:textId="6205F9DA"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7F57A329" w14:textId="0BCB878F"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w:t>
            </w:r>
            <w:r w:rsidRPr="008019D3">
              <w:rPr>
                <w:rFonts w:ascii="GHEA Grapalat" w:hAnsi="GHEA Grapalat"/>
                <w:sz w:val="16"/>
                <w:szCs w:val="16"/>
              </w:rPr>
              <w:lastRenderedPageBreak/>
              <w:t>ка</w:t>
            </w:r>
          </w:p>
        </w:tc>
        <w:tc>
          <w:tcPr>
            <w:tcW w:w="1467" w:type="dxa"/>
            <w:vAlign w:val="center"/>
          </w:tcPr>
          <w:p w14:paraId="601B53B4" w14:textId="0C8D5176"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lastRenderedPageBreak/>
              <w:t>с момента вступления договора в силу до 25.05.2026</w:t>
            </w:r>
          </w:p>
        </w:tc>
      </w:tr>
      <w:tr w:rsidR="004C5BDB" w:rsidRPr="00D071E5" w14:paraId="3297C30F" w14:textId="77777777" w:rsidTr="004C5BDB">
        <w:trPr>
          <w:trHeight w:val="246"/>
          <w:jc w:val="center"/>
        </w:trPr>
        <w:tc>
          <w:tcPr>
            <w:tcW w:w="777" w:type="dxa"/>
            <w:vAlign w:val="center"/>
          </w:tcPr>
          <w:p w14:paraId="32392EB2" w14:textId="0322F3F7"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63E44807"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15311100</w:t>
            </w:r>
          </w:p>
        </w:tc>
        <w:tc>
          <w:tcPr>
            <w:tcW w:w="1276" w:type="dxa"/>
            <w:vAlign w:val="center"/>
          </w:tcPr>
          <w:p w14:paraId="4D635C3C" w14:textId="07B49357"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22FB2E9" w14:textId="646DB160"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1A523930"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16AFA65" w14:textId="57E53B34" w:rsidR="004C5BDB" w:rsidRPr="009E7502" w:rsidRDefault="004C5BDB" w:rsidP="004C5BDB">
            <w:pPr>
              <w:widowControl w:val="0"/>
              <w:jc w:val="center"/>
              <w:rPr>
                <w:rFonts w:ascii="GHEA Grapalat" w:hAnsi="GHEA Grapalat"/>
                <w:sz w:val="16"/>
                <w:szCs w:val="16"/>
              </w:rPr>
            </w:pPr>
          </w:p>
        </w:tc>
        <w:tc>
          <w:tcPr>
            <w:tcW w:w="992" w:type="dxa"/>
            <w:vAlign w:val="center"/>
          </w:tcPr>
          <w:p w14:paraId="4014BF05" w14:textId="5F41504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275,0</w:t>
            </w:r>
          </w:p>
        </w:tc>
        <w:tc>
          <w:tcPr>
            <w:tcW w:w="855" w:type="dxa"/>
            <w:vAlign w:val="center"/>
          </w:tcPr>
          <w:p w14:paraId="76F103D8" w14:textId="52871F80" w:rsidR="004C5BDB" w:rsidRPr="009E7502" w:rsidRDefault="004C5BDB" w:rsidP="004C5BDB">
            <w:pPr>
              <w:widowControl w:val="0"/>
              <w:jc w:val="center"/>
              <w:rPr>
                <w:rFonts w:ascii="GHEA Grapalat" w:hAnsi="GHEA Grapalat"/>
                <w:sz w:val="16"/>
                <w:szCs w:val="16"/>
              </w:rPr>
            </w:pPr>
          </w:p>
        </w:tc>
        <w:tc>
          <w:tcPr>
            <w:tcW w:w="846" w:type="dxa"/>
            <w:vAlign w:val="center"/>
          </w:tcPr>
          <w:p w14:paraId="172D7E4A" w14:textId="64BB1E58"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4752AA6F" w14:textId="1A1C3A4A"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18BE7A22"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1B65E41" w14:textId="77777777" w:rsidTr="004C5BDB">
        <w:trPr>
          <w:trHeight w:val="246"/>
          <w:jc w:val="center"/>
        </w:trPr>
        <w:tc>
          <w:tcPr>
            <w:tcW w:w="777" w:type="dxa"/>
            <w:vAlign w:val="center"/>
          </w:tcPr>
          <w:p w14:paraId="6E5A1D5A" w14:textId="6C5A1D9E"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2F37B132"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15112150</w:t>
            </w:r>
          </w:p>
        </w:tc>
        <w:tc>
          <w:tcPr>
            <w:tcW w:w="1276" w:type="dxa"/>
            <w:vAlign w:val="center"/>
          </w:tcPr>
          <w:p w14:paraId="31269CE4" w14:textId="35853444"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E642EED" w14:textId="5F3A9464"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w:t>
            </w:r>
            <w:proofErr w:type="gramStart"/>
            <w:r w:rsidRPr="009432D0">
              <w:rPr>
                <w:rFonts w:ascii="GHEA Grapalat" w:hAnsi="GHEA Grapalat"/>
                <w:sz w:val="16"/>
                <w:szCs w:val="16"/>
              </w:rPr>
              <w:t>.</w:t>
            </w:r>
            <w:proofErr w:type="gramEnd"/>
            <w:r w:rsidRPr="009432D0">
              <w:rPr>
                <w:rFonts w:ascii="GHEA Grapalat" w:hAnsi="GHEA Grapalat"/>
                <w:sz w:val="16"/>
                <w:szCs w:val="16"/>
              </w:rPr>
              <w:t xml:space="preserve">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5F689BEF"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20EEF02D" w14:textId="101D19F4" w:rsidR="004C5BDB" w:rsidRPr="009E7502" w:rsidRDefault="004C5BDB" w:rsidP="004C5BDB">
            <w:pPr>
              <w:widowControl w:val="0"/>
              <w:jc w:val="center"/>
              <w:rPr>
                <w:rFonts w:ascii="GHEA Grapalat" w:hAnsi="GHEA Grapalat"/>
                <w:sz w:val="16"/>
                <w:szCs w:val="16"/>
              </w:rPr>
            </w:pPr>
          </w:p>
        </w:tc>
        <w:tc>
          <w:tcPr>
            <w:tcW w:w="992" w:type="dxa"/>
            <w:vAlign w:val="center"/>
          </w:tcPr>
          <w:p w14:paraId="0980BB87" w14:textId="386FCA37"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2AA6E0F8" w14:textId="24D05ADA" w:rsidR="004C5BDB" w:rsidRPr="009E7502" w:rsidRDefault="004C5BDB" w:rsidP="004C5BDB">
            <w:pPr>
              <w:widowControl w:val="0"/>
              <w:jc w:val="center"/>
              <w:rPr>
                <w:rFonts w:ascii="GHEA Grapalat" w:hAnsi="GHEA Grapalat"/>
                <w:sz w:val="16"/>
                <w:szCs w:val="16"/>
              </w:rPr>
            </w:pPr>
          </w:p>
        </w:tc>
        <w:tc>
          <w:tcPr>
            <w:tcW w:w="846" w:type="dxa"/>
            <w:vAlign w:val="center"/>
          </w:tcPr>
          <w:p w14:paraId="5F11430A" w14:textId="73B37412"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3445B245" w14:textId="47F4EB58"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283441E3"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C91F921" w14:textId="77777777" w:rsidTr="004C5BDB">
        <w:trPr>
          <w:trHeight w:val="246"/>
          <w:jc w:val="center"/>
        </w:trPr>
        <w:tc>
          <w:tcPr>
            <w:tcW w:w="777" w:type="dxa"/>
            <w:vAlign w:val="center"/>
          </w:tcPr>
          <w:p w14:paraId="2E15A1E3" w14:textId="2506D270"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358ECD0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15811100</w:t>
            </w:r>
          </w:p>
        </w:tc>
        <w:tc>
          <w:tcPr>
            <w:tcW w:w="1276" w:type="dxa"/>
            <w:vAlign w:val="center"/>
          </w:tcPr>
          <w:p w14:paraId="36308DE8" w14:textId="09F8FD92"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20A578FE" w14:textId="07304A0C"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9432D0">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4B331430"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5B8809F8" w14:textId="477953DF" w:rsidR="004C5BDB" w:rsidRPr="009E7502" w:rsidRDefault="004C5BDB" w:rsidP="004C5BDB">
            <w:pPr>
              <w:widowControl w:val="0"/>
              <w:jc w:val="center"/>
              <w:rPr>
                <w:rFonts w:ascii="GHEA Grapalat" w:hAnsi="GHEA Grapalat"/>
                <w:sz w:val="16"/>
                <w:szCs w:val="16"/>
              </w:rPr>
            </w:pPr>
          </w:p>
        </w:tc>
        <w:tc>
          <w:tcPr>
            <w:tcW w:w="992" w:type="dxa"/>
            <w:vAlign w:val="center"/>
          </w:tcPr>
          <w:p w14:paraId="0CF35693" w14:textId="22BF6C99"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1586,3</w:t>
            </w:r>
          </w:p>
        </w:tc>
        <w:tc>
          <w:tcPr>
            <w:tcW w:w="855" w:type="dxa"/>
            <w:vAlign w:val="center"/>
          </w:tcPr>
          <w:p w14:paraId="6E4CF2F5" w14:textId="683A1F81" w:rsidR="004C5BDB" w:rsidRPr="009E7502" w:rsidRDefault="004C5BDB" w:rsidP="004C5BDB">
            <w:pPr>
              <w:widowControl w:val="0"/>
              <w:jc w:val="center"/>
              <w:rPr>
                <w:rFonts w:ascii="GHEA Grapalat" w:hAnsi="GHEA Grapalat"/>
                <w:sz w:val="16"/>
                <w:szCs w:val="16"/>
              </w:rPr>
            </w:pPr>
          </w:p>
        </w:tc>
        <w:tc>
          <w:tcPr>
            <w:tcW w:w="846" w:type="dxa"/>
            <w:vAlign w:val="center"/>
          </w:tcPr>
          <w:p w14:paraId="19118BA1" w14:textId="20D3B6D0"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5126653F" w14:textId="19F56D3B"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13061D4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ABA3CCB" w14:textId="77777777" w:rsidTr="004C5BDB">
        <w:trPr>
          <w:trHeight w:val="246"/>
          <w:jc w:val="center"/>
        </w:trPr>
        <w:tc>
          <w:tcPr>
            <w:tcW w:w="777" w:type="dxa"/>
            <w:vAlign w:val="center"/>
          </w:tcPr>
          <w:p w14:paraId="26B90E04" w14:textId="20FA4F63"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0597865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15616000</w:t>
            </w:r>
          </w:p>
        </w:tc>
        <w:tc>
          <w:tcPr>
            <w:tcW w:w="1276" w:type="dxa"/>
            <w:vAlign w:val="center"/>
          </w:tcPr>
          <w:p w14:paraId="62538618" w14:textId="0715BAC0"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C60F364" w14:textId="15C91815"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019A52A7"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FE9BBBD" w14:textId="14936EA0" w:rsidR="004C5BDB" w:rsidRPr="009E7502" w:rsidRDefault="004C5BDB" w:rsidP="004C5BDB">
            <w:pPr>
              <w:widowControl w:val="0"/>
              <w:jc w:val="center"/>
              <w:rPr>
                <w:rFonts w:ascii="GHEA Grapalat" w:hAnsi="GHEA Grapalat"/>
                <w:sz w:val="16"/>
                <w:szCs w:val="16"/>
              </w:rPr>
            </w:pPr>
          </w:p>
        </w:tc>
        <w:tc>
          <w:tcPr>
            <w:tcW w:w="992" w:type="dxa"/>
            <w:vAlign w:val="center"/>
          </w:tcPr>
          <w:p w14:paraId="24D424CB" w14:textId="7427297E"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79943F22" w14:textId="18D78E8D" w:rsidR="004C5BDB" w:rsidRPr="009E7502" w:rsidRDefault="004C5BDB" w:rsidP="004C5BDB">
            <w:pPr>
              <w:widowControl w:val="0"/>
              <w:jc w:val="center"/>
              <w:rPr>
                <w:rFonts w:ascii="GHEA Grapalat" w:hAnsi="GHEA Grapalat"/>
                <w:sz w:val="16"/>
                <w:szCs w:val="16"/>
              </w:rPr>
            </w:pPr>
          </w:p>
        </w:tc>
        <w:tc>
          <w:tcPr>
            <w:tcW w:w="846" w:type="dxa"/>
            <w:vAlign w:val="center"/>
          </w:tcPr>
          <w:p w14:paraId="4746EED1" w14:textId="5D0EBF04"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07449E52" w14:textId="776C373D"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1D8FB0B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E633A9C" w14:textId="77777777" w:rsidTr="004C5BDB">
        <w:trPr>
          <w:trHeight w:val="246"/>
          <w:jc w:val="center"/>
        </w:trPr>
        <w:tc>
          <w:tcPr>
            <w:tcW w:w="777" w:type="dxa"/>
            <w:vAlign w:val="center"/>
          </w:tcPr>
          <w:p w14:paraId="5632D8A2" w14:textId="2CEDA59C"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7E5E58D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3142510</w:t>
            </w:r>
          </w:p>
        </w:tc>
        <w:tc>
          <w:tcPr>
            <w:tcW w:w="1276" w:type="dxa"/>
            <w:vAlign w:val="center"/>
          </w:tcPr>
          <w:p w14:paraId="5A1AEC39" w14:textId="67AA03CE"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475BFFAC"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2F6C53E2"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186182A6"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564315C" w14:textId="7707B714" w:rsidR="004C5BDB" w:rsidRPr="009E7502" w:rsidRDefault="004C5BDB" w:rsidP="004C5BDB">
            <w:pPr>
              <w:widowControl w:val="0"/>
              <w:jc w:val="center"/>
              <w:rPr>
                <w:rFonts w:ascii="GHEA Grapalat" w:hAnsi="GHEA Grapalat"/>
                <w:sz w:val="16"/>
                <w:szCs w:val="16"/>
              </w:rPr>
            </w:pPr>
          </w:p>
        </w:tc>
        <w:tc>
          <w:tcPr>
            <w:tcW w:w="992" w:type="dxa"/>
            <w:vAlign w:val="center"/>
          </w:tcPr>
          <w:p w14:paraId="3FC65D61" w14:textId="61E11135"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4230,0</w:t>
            </w:r>
          </w:p>
        </w:tc>
        <w:tc>
          <w:tcPr>
            <w:tcW w:w="855" w:type="dxa"/>
            <w:vAlign w:val="center"/>
          </w:tcPr>
          <w:p w14:paraId="37F92C9A" w14:textId="20848646" w:rsidR="004C5BDB" w:rsidRPr="009E7502" w:rsidRDefault="004C5BDB" w:rsidP="004C5BDB">
            <w:pPr>
              <w:widowControl w:val="0"/>
              <w:jc w:val="center"/>
              <w:rPr>
                <w:rFonts w:ascii="GHEA Grapalat" w:hAnsi="GHEA Grapalat"/>
                <w:sz w:val="16"/>
                <w:szCs w:val="16"/>
              </w:rPr>
            </w:pPr>
          </w:p>
        </w:tc>
        <w:tc>
          <w:tcPr>
            <w:tcW w:w="846" w:type="dxa"/>
            <w:vAlign w:val="center"/>
          </w:tcPr>
          <w:p w14:paraId="6D30EC08" w14:textId="6480F773"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08DBD1D1" w14:textId="0D9011F4"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264EA00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3F9A650" w14:textId="77777777" w:rsidTr="004C5BDB">
        <w:trPr>
          <w:trHeight w:val="246"/>
          <w:jc w:val="center"/>
        </w:trPr>
        <w:tc>
          <w:tcPr>
            <w:tcW w:w="777" w:type="dxa"/>
            <w:vAlign w:val="center"/>
          </w:tcPr>
          <w:p w14:paraId="426F1EAB" w14:textId="2CC2ECF6"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24BC150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15851100</w:t>
            </w:r>
          </w:p>
        </w:tc>
        <w:tc>
          <w:tcPr>
            <w:tcW w:w="1276" w:type="dxa"/>
            <w:vAlign w:val="center"/>
          </w:tcPr>
          <w:p w14:paraId="3FD17135" w14:textId="0060EE8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9DADC3E"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w:t>
            </w:r>
            <w:proofErr w:type="spellStart"/>
            <w:r w:rsidRPr="009432D0">
              <w:rPr>
                <w:rFonts w:ascii="GHEA Grapalat" w:hAnsi="GHEA Grapalat"/>
                <w:sz w:val="16"/>
                <w:szCs w:val="16"/>
              </w:rPr>
              <w:t>неотжатые</w:t>
            </w:r>
            <w:proofErr w:type="spellEnd"/>
            <w:r w:rsidRPr="009432D0">
              <w:rPr>
                <w:rFonts w:ascii="GHEA Grapalat" w:hAnsi="GHEA Grapalat"/>
                <w:sz w:val="16"/>
                <w:szCs w:val="16"/>
              </w:rPr>
              <w:t>.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4C5BDB" w:rsidRPr="003E1950" w:rsidRDefault="004C5BDB" w:rsidP="004C5BDB">
            <w:pPr>
              <w:widowControl w:val="0"/>
              <w:jc w:val="center"/>
              <w:rPr>
                <w:rFonts w:ascii="GHEA Grapalat" w:hAnsi="GHEA Grapalat"/>
                <w:sz w:val="16"/>
                <w:szCs w:val="16"/>
              </w:rPr>
            </w:pPr>
          </w:p>
        </w:tc>
        <w:tc>
          <w:tcPr>
            <w:tcW w:w="851" w:type="dxa"/>
            <w:vAlign w:val="center"/>
          </w:tcPr>
          <w:p w14:paraId="510BE09B" w14:textId="6FDDD3B3"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FB4774B" w14:textId="7E077AFD" w:rsidR="004C5BDB" w:rsidRPr="009E7502" w:rsidRDefault="004C5BDB" w:rsidP="004C5BDB">
            <w:pPr>
              <w:widowControl w:val="0"/>
              <w:jc w:val="center"/>
              <w:rPr>
                <w:rFonts w:ascii="GHEA Grapalat" w:hAnsi="GHEA Grapalat"/>
                <w:sz w:val="16"/>
                <w:szCs w:val="16"/>
              </w:rPr>
            </w:pPr>
          </w:p>
        </w:tc>
        <w:tc>
          <w:tcPr>
            <w:tcW w:w="992" w:type="dxa"/>
            <w:vAlign w:val="center"/>
          </w:tcPr>
          <w:p w14:paraId="5951620B" w14:textId="3BBB4E9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222B2C1F" w14:textId="171FF71C" w:rsidR="004C5BDB" w:rsidRPr="009E7502" w:rsidRDefault="004C5BDB" w:rsidP="004C5BDB">
            <w:pPr>
              <w:widowControl w:val="0"/>
              <w:jc w:val="center"/>
              <w:rPr>
                <w:rFonts w:ascii="GHEA Grapalat" w:hAnsi="GHEA Grapalat"/>
                <w:sz w:val="16"/>
                <w:szCs w:val="16"/>
              </w:rPr>
            </w:pPr>
          </w:p>
        </w:tc>
        <w:tc>
          <w:tcPr>
            <w:tcW w:w="846" w:type="dxa"/>
            <w:vAlign w:val="center"/>
          </w:tcPr>
          <w:p w14:paraId="6D4858DB" w14:textId="55B304B9"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0B85C139" w14:textId="6B0D7B9B"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1D45146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143695C5" w14:textId="77777777" w:rsidTr="004C5BDB">
        <w:trPr>
          <w:trHeight w:val="246"/>
          <w:jc w:val="center"/>
        </w:trPr>
        <w:tc>
          <w:tcPr>
            <w:tcW w:w="777" w:type="dxa"/>
            <w:vAlign w:val="center"/>
          </w:tcPr>
          <w:p w14:paraId="05218996" w14:textId="7C31457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54E28F35"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15331154</w:t>
            </w:r>
          </w:p>
        </w:tc>
        <w:tc>
          <w:tcPr>
            <w:tcW w:w="1276" w:type="dxa"/>
            <w:vAlign w:val="center"/>
          </w:tcPr>
          <w:p w14:paraId="32DB6657" w14:textId="21AC3C3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4D21BB96" w14:textId="122DA109"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9432D0">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2C0F649D"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3233D711" w14:textId="00063E84" w:rsidR="004C5BDB" w:rsidRPr="009E7502" w:rsidRDefault="004C5BDB" w:rsidP="004C5BDB">
            <w:pPr>
              <w:widowControl w:val="0"/>
              <w:jc w:val="center"/>
              <w:rPr>
                <w:rFonts w:ascii="GHEA Grapalat" w:hAnsi="GHEA Grapalat"/>
                <w:sz w:val="16"/>
                <w:szCs w:val="16"/>
              </w:rPr>
            </w:pPr>
          </w:p>
        </w:tc>
        <w:tc>
          <w:tcPr>
            <w:tcW w:w="992" w:type="dxa"/>
            <w:vAlign w:val="center"/>
          </w:tcPr>
          <w:p w14:paraId="09CE7F5F" w14:textId="3039C31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51F90AF8" w14:textId="4057B22E" w:rsidR="004C5BDB" w:rsidRPr="009E7502" w:rsidRDefault="004C5BDB" w:rsidP="004C5BDB">
            <w:pPr>
              <w:widowControl w:val="0"/>
              <w:jc w:val="center"/>
              <w:rPr>
                <w:rFonts w:ascii="GHEA Grapalat" w:hAnsi="GHEA Grapalat"/>
                <w:sz w:val="16"/>
                <w:szCs w:val="16"/>
              </w:rPr>
            </w:pPr>
          </w:p>
        </w:tc>
        <w:tc>
          <w:tcPr>
            <w:tcW w:w="846" w:type="dxa"/>
            <w:vAlign w:val="center"/>
          </w:tcPr>
          <w:p w14:paraId="5A26B36B" w14:textId="7064CEE8"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19BDFC38" w14:textId="7F4BCB7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2A462B56"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2A0467C" w14:textId="77777777" w:rsidTr="004C5BDB">
        <w:trPr>
          <w:trHeight w:val="246"/>
          <w:jc w:val="center"/>
        </w:trPr>
        <w:tc>
          <w:tcPr>
            <w:tcW w:w="777" w:type="dxa"/>
            <w:vAlign w:val="center"/>
          </w:tcPr>
          <w:p w14:paraId="5766D1B2" w14:textId="6B8E2872"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2329C56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15331153</w:t>
            </w:r>
          </w:p>
        </w:tc>
        <w:tc>
          <w:tcPr>
            <w:tcW w:w="1276" w:type="dxa"/>
            <w:vAlign w:val="center"/>
          </w:tcPr>
          <w:p w14:paraId="4D868C1D" w14:textId="678FBFA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24A9B75A" w14:textId="1BB8FF2C"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6593B087"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8A77F66" w14:textId="0A98F226" w:rsidR="004C5BDB" w:rsidRPr="009E7502" w:rsidRDefault="004C5BDB" w:rsidP="004C5BDB">
            <w:pPr>
              <w:widowControl w:val="0"/>
              <w:jc w:val="center"/>
              <w:rPr>
                <w:rFonts w:ascii="GHEA Grapalat" w:hAnsi="GHEA Grapalat"/>
                <w:sz w:val="16"/>
                <w:szCs w:val="16"/>
              </w:rPr>
            </w:pPr>
          </w:p>
        </w:tc>
        <w:tc>
          <w:tcPr>
            <w:tcW w:w="992" w:type="dxa"/>
            <w:vAlign w:val="center"/>
          </w:tcPr>
          <w:p w14:paraId="4CCF618B" w14:textId="5DFA3FE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4ADDE424" w14:textId="7F5B73B6" w:rsidR="004C5BDB" w:rsidRPr="009E7502" w:rsidRDefault="004C5BDB" w:rsidP="004C5BDB">
            <w:pPr>
              <w:widowControl w:val="0"/>
              <w:jc w:val="center"/>
              <w:rPr>
                <w:rFonts w:ascii="GHEA Grapalat" w:hAnsi="GHEA Grapalat"/>
                <w:sz w:val="16"/>
                <w:szCs w:val="16"/>
              </w:rPr>
            </w:pPr>
          </w:p>
        </w:tc>
        <w:tc>
          <w:tcPr>
            <w:tcW w:w="846" w:type="dxa"/>
            <w:vAlign w:val="center"/>
          </w:tcPr>
          <w:p w14:paraId="3D862054" w14:textId="6BB707DE"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5D931BE4" w14:textId="19C96C4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5612888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CDB37B9" w14:textId="77777777" w:rsidTr="004C5BDB">
        <w:trPr>
          <w:trHeight w:val="246"/>
          <w:jc w:val="center"/>
        </w:trPr>
        <w:tc>
          <w:tcPr>
            <w:tcW w:w="777" w:type="dxa"/>
            <w:vAlign w:val="center"/>
          </w:tcPr>
          <w:p w14:paraId="6758BF62" w14:textId="1645EEEB"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0DDE534F"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15541200</w:t>
            </w:r>
          </w:p>
        </w:tc>
        <w:tc>
          <w:tcPr>
            <w:tcW w:w="1276" w:type="dxa"/>
            <w:vAlign w:val="center"/>
          </w:tcPr>
          <w:p w14:paraId="380DFB3A" w14:textId="10B893E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FBC4653" w14:textId="67A37817"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6DE80E8C"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7E78662" w14:textId="288E4505" w:rsidR="004C5BDB" w:rsidRPr="009E7502" w:rsidRDefault="004C5BDB" w:rsidP="004C5BDB">
            <w:pPr>
              <w:widowControl w:val="0"/>
              <w:jc w:val="center"/>
              <w:rPr>
                <w:rFonts w:ascii="GHEA Grapalat" w:hAnsi="GHEA Grapalat"/>
                <w:sz w:val="16"/>
                <w:szCs w:val="16"/>
              </w:rPr>
            </w:pPr>
          </w:p>
        </w:tc>
        <w:tc>
          <w:tcPr>
            <w:tcW w:w="992" w:type="dxa"/>
            <w:vAlign w:val="center"/>
          </w:tcPr>
          <w:p w14:paraId="081B574A" w14:textId="1B93489D"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190,4</w:t>
            </w:r>
          </w:p>
        </w:tc>
        <w:tc>
          <w:tcPr>
            <w:tcW w:w="855" w:type="dxa"/>
            <w:vAlign w:val="center"/>
          </w:tcPr>
          <w:p w14:paraId="1BF064C3" w14:textId="7273079F" w:rsidR="004C5BDB" w:rsidRPr="009E7502" w:rsidRDefault="004C5BDB" w:rsidP="004C5BDB">
            <w:pPr>
              <w:widowControl w:val="0"/>
              <w:jc w:val="center"/>
              <w:rPr>
                <w:rFonts w:ascii="GHEA Grapalat" w:hAnsi="GHEA Grapalat"/>
                <w:sz w:val="16"/>
                <w:szCs w:val="16"/>
              </w:rPr>
            </w:pPr>
          </w:p>
        </w:tc>
        <w:tc>
          <w:tcPr>
            <w:tcW w:w="846" w:type="dxa"/>
            <w:vAlign w:val="center"/>
          </w:tcPr>
          <w:p w14:paraId="70564D20" w14:textId="40C38041"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39D9BEFC" w14:textId="5F4B7D63"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3671359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602CE8C" w14:textId="77777777" w:rsidTr="004C5BDB">
        <w:trPr>
          <w:trHeight w:val="246"/>
          <w:jc w:val="center"/>
        </w:trPr>
        <w:tc>
          <w:tcPr>
            <w:tcW w:w="777" w:type="dxa"/>
            <w:vAlign w:val="center"/>
          </w:tcPr>
          <w:p w14:paraId="20254629" w14:textId="478A9B0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0A55C84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15551600</w:t>
            </w:r>
          </w:p>
        </w:tc>
        <w:tc>
          <w:tcPr>
            <w:tcW w:w="1276" w:type="dxa"/>
            <w:vAlign w:val="center"/>
          </w:tcPr>
          <w:p w14:paraId="3CEF0E67" w14:textId="140EF922"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E01BB3C" w14:textId="73D15178"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A82F316"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3263E8" w14:textId="74FA8E33" w:rsidR="004C5BDB" w:rsidRPr="009E7502" w:rsidRDefault="004C5BDB" w:rsidP="004C5BDB">
            <w:pPr>
              <w:widowControl w:val="0"/>
              <w:jc w:val="center"/>
              <w:rPr>
                <w:rFonts w:ascii="GHEA Grapalat" w:hAnsi="GHEA Grapalat"/>
                <w:sz w:val="16"/>
                <w:szCs w:val="16"/>
              </w:rPr>
            </w:pPr>
          </w:p>
        </w:tc>
        <w:tc>
          <w:tcPr>
            <w:tcW w:w="992" w:type="dxa"/>
            <w:vAlign w:val="center"/>
          </w:tcPr>
          <w:p w14:paraId="142FAE13" w14:textId="72B3ED21"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126,9</w:t>
            </w:r>
          </w:p>
        </w:tc>
        <w:tc>
          <w:tcPr>
            <w:tcW w:w="855" w:type="dxa"/>
            <w:vAlign w:val="center"/>
          </w:tcPr>
          <w:p w14:paraId="0435CCDF" w14:textId="41F85E5D" w:rsidR="004C5BDB" w:rsidRPr="009E7502" w:rsidRDefault="004C5BDB" w:rsidP="004C5BDB">
            <w:pPr>
              <w:widowControl w:val="0"/>
              <w:jc w:val="center"/>
              <w:rPr>
                <w:rFonts w:ascii="GHEA Grapalat" w:hAnsi="GHEA Grapalat"/>
                <w:sz w:val="16"/>
                <w:szCs w:val="16"/>
              </w:rPr>
            </w:pPr>
          </w:p>
        </w:tc>
        <w:tc>
          <w:tcPr>
            <w:tcW w:w="846" w:type="dxa"/>
            <w:vAlign w:val="center"/>
          </w:tcPr>
          <w:p w14:paraId="1F0142CF" w14:textId="7E269301"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0E6CB0BB" w14:textId="6E163580"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3C105B64"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9E7502" w14:paraId="45ACA177" w14:textId="77777777" w:rsidTr="004C5BDB">
        <w:trPr>
          <w:trHeight w:val="246"/>
          <w:jc w:val="center"/>
        </w:trPr>
        <w:tc>
          <w:tcPr>
            <w:tcW w:w="777" w:type="dxa"/>
            <w:vAlign w:val="center"/>
          </w:tcPr>
          <w:p w14:paraId="6B0459AE" w14:textId="28DBB0BE"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0FA997D7"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15333100</w:t>
            </w:r>
          </w:p>
        </w:tc>
        <w:tc>
          <w:tcPr>
            <w:tcW w:w="1276" w:type="dxa"/>
            <w:vAlign w:val="center"/>
          </w:tcPr>
          <w:p w14:paraId="634EB528" w14:textId="10E1C4E9" w:rsidR="004C5BDB" w:rsidRPr="00875F92" w:rsidRDefault="004C5BDB" w:rsidP="004C5BDB">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1134" w:type="dxa"/>
            <w:vAlign w:val="center"/>
          </w:tcPr>
          <w:p w14:paraId="5D88AA14"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5EF1A658" w14:textId="744D3D71"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0CB4984B"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E714FAD" w14:textId="4B2E29CC" w:rsidR="004C5BDB" w:rsidRPr="009E7502" w:rsidRDefault="004C5BDB" w:rsidP="004C5BDB">
            <w:pPr>
              <w:widowControl w:val="0"/>
              <w:jc w:val="center"/>
              <w:rPr>
                <w:rFonts w:ascii="GHEA Grapalat" w:hAnsi="GHEA Grapalat"/>
                <w:sz w:val="16"/>
                <w:szCs w:val="16"/>
              </w:rPr>
            </w:pPr>
          </w:p>
        </w:tc>
        <w:tc>
          <w:tcPr>
            <w:tcW w:w="992" w:type="dxa"/>
            <w:vAlign w:val="center"/>
          </w:tcPr>
          <w:p w14:paraId="7C0A599D" w14:textId="5216B04E"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25,4</w:t>
            </w:r>
          </w:p>
        </w:tc>
        <w:tc>
          <w:tcPr>
            <w:tcW w:w="855" w:type="dxa"/>
            <w:vAlign w:val="center"/>
          </w:tcPr>
          <w:p w14:paraId="341CDDF6" w14:textId="7048FC82" w:rsidR="004C5BDB" w:rsidRPr="009E7502" w:rsidRDefault="004C5BDB" w:rsidP="004C5BDB">
            <w:pPr>
              <w:widowControl w:val="0"/>
              <w:jc w:val="center"/>
              <w:rPr>
                <w:rFonts w:ascii="GHEA Grapalat" w:hAnsi="GHEA Grapalat"/>
                <w:sz w:val="16"/>
                <w:szCs w:val="16"/>
              </w:rPr>
            </w:pPr>
          </w:p>
        </w:tc>
        <w:tc>
          <w:tcPr>
            <w:tcW w:w="846" w:type="dxa"/>
            <w:vAlign w:val="center"/>
          </w:tcPr>
          <w:p w14:paraId="527BFF02" w14:textId="15BFAC77" w:rsidR="004C5BDB" w:rsidRPr="004C5BDB" w:rsidRDefault="004C5BDB" w:rsidP="004C5BDB">
            <w:pPr>
              <w:widowControl w:val="0"/>
              <w:jc w:val="center"/>
              <w:rPr>
                <w:rFonts w:ascii="GHEA Grapalat" w:hAnsi="GHEA Grapalat"/>
                <w:sz w:val="16"/>
                <w:szCs w:val="16"/>
              </w:rPr>
            </w:pPr>
            <w:proofErr w:type="spellStart"/>
            <w:r w:rsidRPr="004C5BDB">
              <w:rPr>
                <w:rFonts w:ascii="GHEA Grapalat" w:hAnsi="GHEA Grapalat"/>
                <w:sz w:val="16"/>
                <w:szCs w:val="16"/>
              </w:rPr>
              <w:t>Нарекацу</w:t>
            </w:r>
            <w:proofErr w:type="spellEnd"/>
            <w:r w:rsidRPr="004C5BDB">
              <w:rPr>
                <w:rFonts w:ascii="GHEA Grapalat" w:hAnsi="GHEA Grapalat"/>
                <w:sz w:val="16"/>
                <w:szCs w:val="16"/>
              </w:rPr>
              <w:t xml:space="preserve"> ул., 79 дом</w:t>
            </w:r>
          </w:p>
        </w:tc>
        <w:tc>
          <w:tcPr>
            <w:tcW w:w="801" w:type="dxa"/>
            <w:vAlign w:val="center"/>
          </w:tcPr>
          <w:p w14:paraId="79F2C4FE" w14:textId="650F56F9"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37ACAC47"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bl>
    <w:p w14:paraId="631B3DCD" w14:textId="77777777" w:rsidR="00AD7275" w:rsidRPr="000A5C3D" w:rsidRDefault="00AD7275" w:rsidP="00AD7275">
      <w:pPr>
        <w:widowControl w:val="0"/>
        <w:jc w:val="both"/>
        <w:rPr>
          <w:rFonts w:ascii="GHEA Grapalat" w:hAnsi="GHEA Grapalat"/>
          <w:color w:val="FF0000"/>
          <w:sz w:val="16"/>
          <w:szCs w:val="16"/>
        </w:rPr>
      </w:pPr>
      <w:r w:rsidRPr="000A5C3D">
        <w:rPr>
          <w:rFonts w:ascii="GHEA Grapalat" w:hAnsi="GHEA Grapalat"/>
          <w:color w:val="FF0000"/>
          <w:sz w:val="16"/>
          <w:szCs w:val="16"/>
        </w:rPr>
        <w:t>Безопасность, упаковка и маркировка.</w:t>
      </w:r>
    </w:p>
    <w:p w14:paraId="271ECB6D"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636ED050"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lastRenderedPageBreak/>
        <w:t>• Соблюдение «Пищевых продуктов в части их маркировки» (ТС 022/2011), утвержденного Решением Комиссии Таможенного союза от 9 декабря 2011 г. № 881</w:t>
      </w:r>
    </w:p>
    <w:p w14:paraId="2D3A845A"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38F42AC4"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0A197247" w14:textId="77777777" w:rsidR="00AD7275" w:rsidRPr="001F1382" w:rsidRDefault="00AD7275" w:rsidP="00AD7275">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0D41D5CD"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31B3E24E" w14:textId="77777777" w:rsidR="00AD7275" w:rsidRDefault="00AD7275" w:rsidP="00AD7275">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5CFD9317" w14:textId="77777777" w:rsidR="00AD7275" w:rsidRPr="00921D24" w:rsidRDefault="00AD7275" w:rsidP="00AD7275">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21E067F8" w14:textId="77777777" w:rsidR="00EE29CD" w:rsidRPr="00ED370A"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6FEBFC1" w14:textId="77777777" w:rsidR="00936F7A" w:rsidRDefault="00071D1C" w:rsidP="00B46D58">
      <w:pPr>
        <w:widowControl w:val="0"/>
        <w:spacing w:after="160"/>
        <w:jc w:val="right"/>
        <w:rPr>
          <w:rFonts w:ascii="GHEA Grapalat" w:hAnsi="GHEA Grapalat"/>
        </w:rPr>
      </w:pPr>
      <w:r w:rsidRPr="00D071E5">
        <w:rPr>
          <w:rFonts w:ascii="GHEA Grapalat" w:hAnsi="GHEA Grapalat"/>
        </w:rPr>
        <w:br w:type="page"/>
      </w:r>
    </w:p>
    <w:p w14:paraId="78E79478" w14:textId="238D18D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FootnoteReference"/>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proofErr w:type="spellStart"/>
      <w:r w:rsidRPr="00D071E5">
        <w:rPr>
          <w:rFonts w:ascii="GHEA Grapalat" w:hAnsi="GHEA Grapalat"/>
        </w:rPr>
        <w:t>Драмов</w:t>
      </w:r>
      <w:proofErr w:type="spellEnd"/>
      <w:r w:rsidRPr="00D071E5">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5586A7AF"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4C5BDB" w:rsidRPr="004C5BDB">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FootnoteReference"/>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4C5BDB" w:rsidRPr="00D071E5" w14:paraId="6F8E6B38" w14:textId="77777777" w:rsidTr="00ED370A">
        <w:trPr>
          <w:trHeight w:val="404"/>
          <w:jc w:val="center"/>
        </w:trPr>
        <w:tc>
          <w:tcPr>
            <w:tcW w:w="1695" w:type="dxa"/>
            <w:vAlign w:val="center"/>
          </w:tcPr>
          <w:p w14:paraId="1B7ADA11" w14:textId="41DB4FBD" w:rsidR="004C5BDB" w:rsidRPr="00D071E5" w:rsidRDefault="004C5BDB" w:rsidP="004C5BDB">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57AF6058"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15872400</w:t>
            </w:r>
          </w:p>
        </w:tc>
        <w:tc>
          <w:tcPr>
            <w:tcW w:w="1685" w:type="dxa"/>
            <w:vAlign w:val="center"/>
          </w:tcPr>
          <w:p w14:paraId="21A16C20" w14:textId="508E7F62" w:rsidR="004C5BDB" w:rsidRPr="00D071E5" w:rsidRDefault="004C5BDB" w:rsidP="004C5BDB">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03AA7E56" w:rsidR="004C5BDB" w:rsidRPr="00D071E5" w:rsidRDefault="004C5BDB" w:rsidP="004C5BDB">
            <w:pPr>
              <w:widowControl w:val="0"/>
              <w:jc w:val="center"/>
              <w:rPr>
                <w:rFonts w:ascii="GHEA Grapalat" w:hAnsi="GHEA Grapalat"/>
                <w:sz w:val="16"/>
                <w:szCs w:val="16"/>
              </w:rPr>
            </w:pPr>
          </w:p>
        </w:tc>
        <w:tc>
          <w:tcPr>
            <w:tcW w:w="979" w:type="dxa"/>
            <w:vAlign w:val="center"/>
          </w:tcPr>
          <w:p w14:paraId="31FC0367" w14:textId="4A1E337F" w:rsidR="004C5BDB" w:rsidRPr="00D071E5" w:rsidRDefault="004C5BDB" w:rsidP="004C5BDB">
            <w:pPr>
              <w:widowControl w:val="0"/>
              <w:jc w:val="center"/>
              <w:rPr>
                <w:rFonts w:ascii="GHEA Grapalat" w:hAnsi="GHEA Grapalat"/>
                <w:sz w:val="16"/>
                <w:szCs w:val="16"/>
              </w:rPr>
            </w:pPr>
          </w:p>
        </w:tc>
        <w:tc>
          <w:tcPr>
            <w:tcW w:w="692" w:type="dxa"/>
            <w:vAlign w:val="center"/>
          </w:tcPr>
          <w:p w14:paraId="2C1B55FE" w14:textId="6935A595" w:rsidR="004C5BDB" w:rsidRPr="00D071E5" w:rsidRDefault="004C5BDB" w:rsidP="004C5BDB">
            <w:pPr>
              <w:widowControl w:val="0"/>
              <w:jc w:val="center"/>
              <w:rPr>
                <w:rFonts w:ascii="GHEA Grapalat" w:hAnsi="GHEA Grapalat" w:cs="Arial"/>
                <w:sz w:val="16"/>
                <w:szCs w:val="16"/>
              </w:rPr>
            </w:pPr>
          </w:p>
        </w:tc>
        <w:tc>
          <w:tcPr>
            <w:tcW w:w="837" w:type="dxa"/>
            <w:vAlign w:val="center"/>
          </w:tcPr>
          <w:p w14:paraId="2FBEC75E" w14:textId="4CAB785F" w:rsidR="004C5BDB" w:rsidRPr="00D071E5" w:rsidRDefault="004C5BDB" w:rsidP="004C5BDB">
            <w:pPr>
              <w:widowControl w:val="0"/>
              <w:jc w:val="center"/>
              <w:rPr>
                <w:rFonts w:ascii="GHEA Grapalat" w:hAnsi="GHEA Grapalat" w:cs="Arial"/>
                <w:sz w:val="16"/>
                <w:szCs w:val="16"/>
              </w:rPr>
            </w:pPr>
          </w:p>
        </w:tc>
        <w:tc>
          <w:tcPr>
            <w:tcW w:w="535" w:type="dxa"/>
            <w:vAlign w:val="center"/>
          </w:tcPr>
          <w:p w14:paraId="44F32FAC" w14:textId="3FE198B0" w:rsidR="004C5BDB" w:rsidRPr="00D071E5" w:rsidRDefault="004C5BDB" w:rsidP="004C5BDB">
            <w:pPr>
              <w:widowControl w:val="0"/>
              <w:jc w:val="center"/>
              <w:rPr>
                <w:rFonts w:ascii="GHEA Grapalat" w:hAnsi="GHEA Grapalat" w:cs="Arial"/>
                <w:sz w:val="16"/>
                <w:szCs w:val="16"/>
              </w:rPr>
            </w:pPr>
          </w:p>
        </w:tc>
        <w:tc>
          <w:tcPr>
            <w:tcW w:w="606" w:type="dxa"/>
            <w:vAlign w:val="center"/>
          </w:tcPr>
          <w:p w14:paraId="4078C11C" w14:textId="2AF161F0" w:rsidR="004C5BDB" w:rsidRPr="00D071E5" w:rsidRDefault="004C5BDB" w:rsidP="004C5BDB">
            <w:pPr>
              <w:widowControl w:val="0"/>
              <w:jc w:val="center"/>
              <w:rPr>
                <w:rFonts w:ascii="GHEA Grapalat" w:hAnsi="GHEA Grapalat" w:cs="Arial"/>
                <w:sz w:val="16"/>
                <w:szCs w:val="16"/>
              </w:rPr>
            </w:pPr>
          </w:p>
        </w:tc>
        <w:tc>
          <w:tcPr>
            <w:tcW w:w="698" w:type="dxa"/>
            <w:vAlign w:val="center"/>
          </w:tcPr>
          <w:p w14:paraId="73953107" w14:textId="07D47452" w:rsidR="004C5BDB" w:rsidRPr="00D071E5" w:rsidRDefault="004C5BDB" w:rsidP="004C5BDB">
            <w:pPr>
              <w:widowControl w:val="0"/>
              <w:jc w:val="center"/>
              <w:rPr>
                <w:rFonts w:ascii="GHEA Grapalat" w:hAnsi="GHEA Grapalat" w:cs="Arial"/>
                <w:sz w:val="16"/>
                <w:szCs w:val="16"/>
              </w:rPr>
            </w:pPr>
          </w:p>
        </w:tc>
        <w:tc>
          <w:tcPr>
            <w:tcW w:w="823" w:type="dxa"/>
            <w:vAlign w:val="center"/>
          </w:tcPr>
          <w:p w14:paraId="3D86BBED" w14:textId="2AE755D4" w:rsidR="004C5BDB" w:rsidRPr="00D071E5" w:rsidRDefault="004C5BDB" w:rsidP="004C5BDB">
            <w:pPr>
              <w:widowControl w:val="0"/>
              <w:jc w:val="center"/>
              <w:rPr>
                <w:rFonts w:ascii="GHEA Grapalat" w:hAnsi="GHEA Grapalat" w:cs="Arial"/>
                <w:sz w:val="16"/>
                <w:szCs w:val="16"/>
              </w:rPr>
            </w:pPr>
          </w:p>
        </w:tc>
        <w:tc>
          <w:tcPr>
            <w:tcW w:w="893" w:type="dxa"/>
            <w:vAlign w:val="center"/>
          </w:tcPr>
          <w:p w14:paraId="74E4399A" w14:textId="1CC3CC28" w:rsidR="004C5BDB" w:rsidRPr="00D071E5" w:rsidRDefault="004C5BDB" w:rsidP="004C5BDB">
            <w:pPr>
              <w:widowControl w:val="0"/>
              <w:jc w:val="center"/>
              <w:rPr>
                <w:rFonts w:ascii="GHEA Grapalat" w:hAnsi="GHEA Grapalat" w:cs="Arial"/>
                <w:sz w:val="16"/>
                <w:szCs w:val="16"/>
              </w:rPr>
            </w:pPr>
          </w:p>
        </w:tc>
        <w:tc>
          <w:tcPr>
            <w:tcW w:w="849" w:type="dxa"/>
            <w:vAlign w:val="center"/>
          </w:tcPr>
          <w:p w14:paraId="7282C639" w14:textId="3EECC80F" w:rsidR="004C5BDB" w:rsidRPr="00D071E5" w:rsidRDefault="004C5BDB" w:rsidP="004C5BDB">
            <w:pPr>
              <w:widowControl w:val="0"/>
              <w:jc w:val="center"/>
              <w:rPr>
                <w:rFonts w:ascii="GHEA Grapalat" w:hAnsi="GHEA Grapalat" w:cs="Arial"/>
                <w:sz w:val="16"/>
                <w:szCs w:val="16"/>
              </w:rPr>
            </w:pPr>
          </w:p>
        </w:tc>
        <w:tc>
          <w:tcPr>
            <w:tcW w:w="962" w:type="dxa"/>
            <w:vAlign w:val="center"/>
          </w:tcPr>
          <w:p w14:paraId="1DFB6D86" w14:textId="10CA60B5" w:rsidR="004C5BDB" w:rsidRPr="00D071E5" w:rsidRDefault="004C5BDB" w:rsidP="004C5BDB">
            <w:pPr>
              <w:widowControl w:val="0"/>
              <w:jc w:val="center"/>
              <w:rPr>
                <w:rFonts w:ascii="GHEA Grapalat" w:hAnsi="GHEA Grapalat" w:cs="Arial"/>
                <w:sz w:val="16"/>
                <w:szCs w:val="16"/>
              </w:rPr>
            </w:pPr>
          </w:p>
        </w:tc>
        <w:tc>
          <w:tcPr>
            <w:tcW w:w="851" w:type="dxa"/>
            <w:vAlign w:val="center"/>
          </w:tcPr>
          <w:p w14:paraId="51A5680C" w14:textId="237313C6" w:rsidR="004C5BDB" w:rsidRPr="00D071E5" w:rsidRDefault="004C5BDB" w:rsidP="004C5BDB">
            <w:pPr>
              <w:widowControl w:val="0"/>
              <w:jc w:val="center"/>
              <w:rPr>
                <w:rFonts w:ascii="GHEA Grapalat" w:hAnsi="GHEA Grapalat" w:cs="Arial"/>
                <w:sz w:val="16"/>
                <w:szCs w:val="16"/>
              </w:rPr>
            </w:pPr>
          </w:p>
        </w:tc>
        <w:tc>
          <w:tcPr>
            <w:tcW w:w="789" w:type="dxa"/>
            <w:vAlign w:val="center"/>
          </w:tcPr>
          <w:p w14:paraId="5195814E" w14:textId="0D62D431" w:rsidR="004C5BDB" w:rsidRPr="00D071E5" w:rsidRDefault="004C5BDB" w:rsidP="004C5BDB">
            <w:pPr>
              <w:widowControl w:val="0"/>
              <w:jc w:val="center"/>
              <w:rPr>
                <w:rFonts w:ascii="GHEA Grapalat" w:hAnsi="GHEA Grapalat"/>
                <w:b/>
                <w:sz w:val="16"/>
                <w:szCs w:val="16"/>
              </w:rPr>
            </w:pPr>
          </w:p>
        </w:tc>
      </w:tr>
      <w:tr w:rsidR="004C5BDB" w:rsidRPr="00D071E5" w14:paraId="1541F2DD" w14:textId="77777777" w:rsidTr="00ED370A">
        <w:trPr>
          <w:trHeight w:val="404"/>
          <w:jc w:val="center"/>
        </w:trPr>
        <w:tc>
          <w:tcPr>
            <w:tcW w:w="1695" w:type="dxa"/>
            <w:vAlign w:val="center"/>
          </w:tcPr>
          <w:p w14:paraId="79B65784" w14:textId="2706CD51"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43C5D928"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15421100</w:t>
            </w:r>
          </w:p>
        </w:tc>
        <w:tc>
          <w:tcPr>
            <w:tcW w:w="1685" w:type="dxa"/>
            <w:vAlign w:val="center"/>
          </w:tcPr>
          <w:p w14:paraId="6B58A3F8" w14:textId="41A2DF7F"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33079E71" w:rsidR="004C5BDB" w:rsidRPr="00D071E5" w:rsidRDefault="004C5BDB" w:rsidP="004C5BDB">
            <w:pPr>
              <w:widowControl w:val="0"/>
              <w:jc w:val="center"/>
              <w:rPr>
                <w:rFonts w:ascii="GHEA Grapalat" w:hAnsi="GHEA Grapalat"/>
                <w:sz w:val="16"/>
                <w:szCs w:val="16"/>
              </w:rPr>
            </w:pPr>
          </w:p>
        </w:tc>
        <w:tc>
          <w:tcPr>
            <w:tcW w:w="979" w:type="dxa"/>
            <w:vAlign w:val="center"/>
          </w:tcPr>
          <w:p w14:paraId="407A409A" w14:textId="54FE18BB" w:rsidR="004C5BDB" w:rsidRPr="00D071E5" w:rsidRDefault="004C5BDB" w:rsidP="004C5BDB">
            <w:pPr>
              <w:widowControl w:val="0"/>
              <w:jc w:val="center"/>
              <w:rPr>
                <w:rFonts w:ascii="GHEA Grapalat" w:hAnsi="GHEA Grapalat"/>
                <w:sz w:val="16"/>
                <w:szCs w:val="16"/>
              </w:rPr>
            </w:pPr>
          </w:p>
        </w:tc>
        <w:tc>
          <w:tcPr>
            <w:tcW w:w="692" w:type="dxa"/>
            <w:vAlign w:val="center"/>
          </w:tcPr>
          <w:p w14:paraId="2D0D2252" w14:textId="1C005D0A" w:rsidR="004C5BDB" w:rsidRPr="00D071E5" w:rsidRDefault="004C5BDB" w:rsidP="004C5BDB">
            <w:pPr>
              <w:widowControl w:val="0"/>
              <w:jc w:val="center"/>
              <w:rPr>
                <w:rFonts w:ascii="GHEA Grapalat" w:hAnsi="GHEA Grapalat"/>
                <w:sz w:val="16"/>
                <w:szCs w:val="16"/>
              </w:rPr>
            </w:pPr>
          </w:p>
        </w:tc>
        <w:tc>
          <w:tcPr>
            <w:tcW w:w="837" w:type="dxa"/>
            <w:vAlign w:val="center"/>
          </w:tcPr>
          <w:p w14:paraId="6BEA7D7A" w14:textId="7487E245" w:rsidR="004C5BDB" w:rsidRPr="00D071E5" w:rsidRDefault="004C5BDB" w:rsidP="004C5BDB">
            <w:pPr>
              <w:widowControl w:val="0"/>
              <w:jc w:val="center"/>
              <w:rPr>
                <w:rFonts w:ascii="GHEA Grapalat" w:hAnsi="GHEA Grapalat"/>
                <w:sz w:val="16"/>
                <w:szCs w:val="16"/>
              </w:rPr>
            </w:pPr>
          </w:p>
        </w:tc>
        <w:tc>
          <w:tcPr>
            <w:tcW w:w="535" w:type="dxa"/>
            <w:vAlign w:val="center"/>
          </w:tcPr>
          <w:p w14:paraId="1DDC9B6C" w14:textId="7F0B6E00" w:rsidR="004C5BDB" w:rsidRPr="00D071E5" w:rsidRDefault="004C5BDB" w:rsidP="004C5BDB">
            <w:pPr>
              <w:widowControl w:val="0"/>
              <w:jc w:val="center"/>
              <w:rPr>
                <w:rFonts w:ascii="GHEA Grapalat" w:hAnsi="GHEA Grapalat"/>
                <w:sz w:val="16"/>
                <w:szCs w:val="16"/>
              </w:rPr>
            </w:pPr>
          </w:p>
        </w:tc>
        <w:tc>
          <w:tcPr>
            <w:tcW w:w="606" w:type="dxa"/>
            <w:vAlign w:val="center"/>
          </w:tcPr>
          <w:p w14:paraId="33433981"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3501D75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2AEF767"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D55F93E" w14:textId="6CC023F2" w:rsidR="004C5BDB" w:rsidRPr="009E7502" w:rsidRDefault="004C5BDB" w:rsidP="004C5BDB">
            <w:pPr>
              <w:widowControl w:val="0"/>
              <w:jc w:val="center"/>
              <w:rPr>
                <w:rFonts w:ascii="GHEA Grapalat" w:hAnsi="GHEA Grapalat"/>
                <w:sz w:val="16"/>
                <w:szCs w:val="16"/>
                <w:lang w:val="en-US"/>
              </w:rPr>
            </w:pPr>
          </w:p>
        </w:tc>
        <w:tc>
          <w:tcPr>
            <w:tcW w:w="849" w:type="dxa"/>
            <w:vAlign w:val="center"/>
          </w:tcPr>
          <w:p w14:paraId="56479CA9" w14:textId="5E43DE9D" w:rsidR="004C5BDB" w:rsidRPr="009E7502" w:rsidRDefault="004C5BDB" w:rsidP="004C5BDB">
            <w:pPr>
              <w:widowControl w:val="0"/>
              <w:jc w:val="center"/>
              <w:rPr>
                <w:rFonts w:ascii="GHEA Grapalat" w:hAnsi="GHEA Grapalat"/>
                <w:sz w:val="16"/>
                <w:szCs w:val="16"/>
                <w:lang w:val="en-US"/>
              </w:rPr>
            </w:pPr>
          </w:p>
        </w:tc>
        <w:tc>
          <w:tcPr>
            <w:tcW w:w="962" w:type="dxa"/>
            <w:vAlign w:val="center"/>
          </w:tcPr>
          <w:p w14:paraId="1451D0C5" w14:textId="7B393F71" w:rsidR="004C5BDB" w:rsidRPr="009E7502" w:rsidRDefault="004C5BDB" w:rsidP="004C5BDB">
            <w:pPr>
              <w:widowControl w:val="0"/>
              <w:jc w:val="center"/>
              <w:rPr>
                <w:rFonts w:ascii="GHEA Grapalat" w:hAnsi="GHEA Grapalat"/>
                <w:sz w:val="16"/>
                <w:szCs w:val="16"/>
                <w:lang w:val="en-US"/>
              </w:rPr>
            </w:pPr>
          </w:p>
        </w:tc>
        <w:tc>
          <w:tcPr>
            <w:tcW w:w="851" w:type="dxa"/>
            <w:vAlign w:val="center"/>
          </w:tcPr>
          <w:p w14:paraId="21C2D316" w14:textId="0F52EC20" w:rsidR="004C5BDB" w:rsidRPr="00D071E5" w:rsidRDefault="004C5BDB" w:rsidP="004C5BDB">
            <w:pPr>
              <w:widowControl w:val="0"/>
              <w:jc w:val="center"/>
              <w:rPr>
                <w:rFonts w:ascii="GHEA Grapalat" w:hAnsi="GHEA Grapalat"/>
                <w:sz w:val="16"/>
                <w:szCs w:val="16"/>
              </w:rPr>
            </w:pPr>
          </w:p>
        </w:tc>
        <w:tc>
          <w:tcPr>
            <w:tcW w:w="789" w:type="dxa"/>
            <w:vAlign w:val="center"/>
          </w:tcPr>
          <w:p w14:paraId="4A28AB57" w14:textId="1E7BD2CE" w:rsidR="004C5BDB" w:rsidRPr="00D071E5" w:rsidRDefault="004C5BDB" w:rsidP="004C5BDB">
            <w:pPr>
              <w:widowControl w:val="0"/>
              <w:jc w:val="center"/>
              <w:rPr>
                <w:rFonts w:ascii="GHEA Grapalat" w:hAnsi="GHEA Grapalat"/>
                <w:sz w:val="16"/>
                <w:szCs w:val="16"/>
              </w:rPr>
            </w:pPr>
          </w:p>
        </w:tc>
      </w:tr>
      <w:tr w:rsidR="004C5BDB" w:rsidRPr="00D071E5" w14:paraId="4B2B4227" w14:textId="77777777" w:rsidTr="00ED370A">
        <w:trPr>
          <w:trHeight w:val="404"/>
          <w:jc w:val="center"/>
        </w:trPr>
        <w:tc>
          <w:tcPr>
            <w:tcW w:w="1695" w:type="dxa"/>
            <w:vAlign w:val="center"/>
          </w:tcPr>
          <w:p w14:paraId="52D4E360" w14:textId="44748B5E"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6A08F8C5"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15614200</w:t>
            </w:r>
          </w:p>
        </w:tc>
        <w:tc>
          <w:tcPr>
            <w:tcW w:w="1685" w:type="dxa"/>
            <w:vAlign w:val="center"/>
          </w:tcPr>
          <w:p w14:paraId="1005CCEA" w14:textId="5807AFA2"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2D3CF238" w:rsidR="004C5BDB" w:rsidRPr="00D071E5" w:rsidRDefault="004C5BDB" w:rsidP="004C5BDB">
            <w:pPr>
              <w:widowControl w:val="0"/>
              <w:jc w:val="center"/>
              <w:rPr>
                <w:rFonts w:ascii="GHEA Grapalat" w:hAnsi="GHEA Grapalat"/>
                <w:sz w:val="16"/>
                <w:szCs w:val="16"/>
              </w:rPr>
            </w:pPr>
          </w:p>
        </w:tc>
        <w:tc>
          <w:tcPr>
            <w:tcW w:w="979" w:type="dxa"/>
            <w:vAlign w:val="center"/>
          </w:tcPr>
          <w:p w14:paraId="2538EA03" w14:textId="48FD01DA" w:rsidR="004C5BDB" w:rsidRPr="00D071E5" w:rsidRDefault="004C5BDB" w:rsidP="004C5BDB">
            <w:pPr>
              <w:widowControl w:val="0"/>
              <w:jc w:val="center"/>
              <w:rPr>
                <w:rFonts w:ascii="GHEA Grapalat" w:hAnsi="GHEA Grapalat"/>
                <w:sz w:val="16"/>
                <w:szCs w:val="16"/>
              </w:rPr>
            </w:pPr>
          </w:p>
        </w:tc>
        <w:tc>
          <w:tcPr>
            <w:tcW w:w="692" w:type="dxa"/>
            <w:vAlign w:val="center"/>
          </w:tcPr>
          <w:p w14:paraId="13762DF7" w14:textId="1142C144" w:rsidR="004C5BDB" w:rsidRPr="00D071E5" w:rsidRDefault="004C5BDB" w:rsidP="004C5BDB">
            <w:pPr>
              <w:widowControl w:val="0"/>
              <w:jc w:val="center"/>
              <w:rPr>
                <w:rFonts w:ascii="GHEA Grapalat" w:hAnsi="GHEA Grapalat"/>
                <w:sz w:val="16"/>
                <w:szCs w:val="16"/>
              </w:rPr>
            </w:pPr>
          </w:p>
        </w:tc>
        <w:tc>
          <w:tcPr>
            <w:tcW w:w="837" w:type="dxa"/>
            <w:vAlign w:val="center"/>
          </w:tcPr>
          <w:p w14:paraId="37CE0B09" w14:textId="499FC483" w:rsidR="004C5BDB" w:rsidRPr="00D071E5" w:rsidRDefault="004C5BDB" w:rsidP="004C5BDB">
            <w:pPr>
              <w:widowControl w:val="0"/>
              <w:jc w:val="center"/>
              <w:rPr>
                <w:rFonts w:ascii="GHEA Grapalat" w:hAnsi="GHEA Grapalat"/>
                <w:sz w:val="16"/>
                <w:szCs w:val="16"/>
              </w:rPr>
            </w:pPr>
          </w:p>
        </w:tc>
        <w:tc>
          <w:tcPr>
            <w:tcW w:w="535" w:type="dxa"/>
            <w:vAlign w:val="center"/>
          </w:tcPr>
          <w:p w14:paraId="768A3BD9" w14:textId="730CB59A" w:rsidR="004C5BDB" w:rsidRPr="00D071E5" w:rsidRDefault="004C5BDB" w:rsidP="004C5BDB">
            <w:pPr>
              <w:widowControl w:val="0"/>
              <w:jc w:val="center"/>
              <w:rPr>
                <w:rFonts w:ascii="GHEA Grapalat" w:hAnsi="GHEA Grapalat"/>
                <w:sz w:val="16"/>
                <w:szCs w:val="16"/>
              </w:rPr>
            </w:pPr>
          </w:p>
        </w:tc>
        <w:tc>
          <w:tcPr>
            <w:tcW w:w="606" w:type="dxa"/>
            <w:vAlign w:val="center"/>
          </w:tcPr>
          <w:p w14:paraId="3026DD08"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DFA56A5"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7DAD08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507DD987" w14:textId="5E04DA7C" w:rsidR="004C5BDB" w:rsidRPr="00D071E5" w:rsidRDefault="004C5BDB" w:rsidP="004C5BDB">
            <w:pPr>
              <w:widowControl w:val="0"/>
              <w:jc w:val="center"/>
              <w:rPr>
                <w:rFonts w:ascii="GHEA Grapalat" w:hAnsi="GHEA Grapalat"/>
                <w:sz w:val="16"/>
                <w:szCs w:val="16"/>
              </w:rPr>
            </w:pPr>
          </w:p>
        </w:tc>
        <w:tc>
          <w:tcPr>
            <w:tcW w:w="849" w:type="dxa"/>
            <w:vAlign w:val="center"/>
          </w:tcPr>
          <w:p w14:paraId="070EE2C5" w14:textId="60314A86" w:rsidR="004C5BDB" w:rsidRPr="00D071E5" w:rsidRDefault="004C5BDB" w:rsidP="004C5BDB">
            <w:pPr>
              <w:widowControl w:val="0"/>
              <w:jc w:val="center"/>
              <w:rPr>
                <w:rFonts w:ascii="GHEA Grapalat" w:hAnsi="GHEA Grapalat"/>
                <w:sz w:val="16"/>
                <w:szCs w:val="16"/>
              </w:rPr>
            </w:pPr>
          </w:p>
        </w:tc>
        <w:tc>
          <w:tcPr>
            <w:tcW w:w="962" w:type="dxa"/>
            <w:vAlign w:val="center"/>
          </w:tcPr>
          <w:p w14:paraId="611E410F" w14:textId="259BAC64" w:rsidR="004C5BDB" w:rsidRPr="00D071E5" w:rsidRDefault="004C5BDB" w:rsidP="004C5BDB">
            <w:pPr>
              <w:widowControl w:val="0"/>
              <w:jc w:val="center"/>
              <w:rPr>
                <w:rFonts w:ascii="GHEA Grapalat" w:hAnsi="GHEA Grapalat"/>
                <w:sz w:val="16"/>
                <w:szCs w:val="16"/>
              </w:rPr>
            </w:pPr>
          </w:p>
        </w:tc>
        <w:tc>
          <w:tcPr>
            <w:tcW w:w="851" w:type="dxa"/>
            <w:vAlign w:val="center"/>
          </w:tcPr>
          <w:p w14:paraId="60B2BDB4" w14:textId="2185D07A" w:rsidR="004C5BDB" w:rsidRPr="00D071E5" w:rsidRDefault="004C5BDB" w:rsidP="004C5BDB">
            <w:pPr>
              <w:widowControl w:val="0"/>
              <w:jc w:val="center"/>
              <w:rPr>
                <w:rFonts w:ascii="GHEA Grapalat" w:hAnsi="GHEA Grapalat"/>
                <w:sz w:val="16"/>
                <w:szCs w:val="16"/>
              </w:rPr>
            </w:pPr>
          </w:p>
        </w:tc>
        <w:tc>
          <w:tcPr>
            <w:tcW w:w="789" w:type="dxa"/>
            <w:vAlign w:val="center"/>
          </w:tcPr>
          <w:p w14:paraId="442499C0" w14:textId="222FDEDF" w:rsidR="004C5BDB" w:rsidRPr="00D071E5" w:rsidRDefault="004C5BDB" w:rsidP="004C5BDB">
            <w:pPr>
              <w:widowControl w:val="0"/>
              <w:jc w:val="center"/>
              <w:rPr>
                <w:rFonts w:ascii="GHEA Grapalat" w:hAnsi="GHEA Grapalat"/>
                <w:sz w:val="16"/>
                <w:szCs w:val="16"/>
              </w:rPr>
            </w:pPr>
          </w:p>
        </w:tc>
      </w:tr>
      <w:tr w:rsidR="004C5BDB" w:rsidRPr="00D071E5" w14:paraId="16E2B2E1" w14:textId="77777777" w:rsidTr="00ED370A">
        <w:trPr>
          <w:trHeight w:val="404"/>
          <w:jc w:val="center"/>
        </w:trPr>
        <w:tc>
          <w:tcPr>
            <w:tcW w:w="1695" w:type="dxa"/>
            <w:vAlign w:val="center"/>
          </w:tcPr>
          <w:p w14:paraId="77F9928E" w14:textId="734509B1"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2F2D3AE1"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3221110</w:t>
            </w:r>
          </w:p>
        </w:tc>
        <w:tc>
          <w:tcPr>
            <w:tcW w:w="1685" w:type="dxa"/>
            <w:vAlign w:val="center"/>
          </w:tcPr>
          <w:p w14:paraId="6C8256AD" w14:textId="54F8A679"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029B8C7E" w:rsidR="004C5BDB" w:rsidRPr="00D071E5" w:rsidRDefault="004C5BDB" w:rsidP="004C5BDB">
            <w:pPr>
              <w:widowControl w:val="0"/>
              <w:jc w:val="center"/>
              <w:rPr>
                <w:rFonts w:ascii="GHEA Grapalat" w:hAnsi="GHEA Grapalat"/>
                <w:sz w:val="16"/>
                <w:szCs w:val="16"/>
              </w:rPr>
            </w:pPr>
          </w:p>
        </w:tc>
        <w:tc>
          <w:tcPr>
            <w:tcW w:w="979" w:type="dxa"/>
            <w:vAlign w:val="center"/>
          </w:tcPr>
          <w:p w14:paraId="54234FAE" w14:textId="761E4720" w:rsidR="004C5BDB" w:rsidRPr="00D071E5" w:rsidRDefault="004C5BDB" w:rsidP="004C5BDB">
            <w:pPr>
              <w:widowControl w:val="0"/>
              <w:jc w:val="center"/>
              <w:rPr>
                <w:rFonts w:ascii="GHEA Grapalat" w:hAnsi="GHEA Grapalat"/>
                <w:sz w:val="16"/>
                <w:szCs w:val="16"/>
              </w:rPr>
            </w:pPr>
          </w:p>
        </w:tc>
        <w:tc>
          <w:tcPr>
            <w:tcW w:w="692" w:type="dxa"/>
            <w:vAlign w:val="center"/>
          </w:tcPr>
          <w:p w14:paraId="69B4A777" w14:textId="43502EC0" w:rsidR="004C5BDB" w:rsidRPr="00D071E5" w:rsidRDefault="004C5BDB" w:rsidP="004C5BDB">
            <w:pPr>
              <w:widowControl w:val="0"/>
              <w:jc w:val="center"/>
              <w:rPr>
                <w:rFonts w:ascii="GHEA Grapalat" w:hAnsi="GHEA Grapalat"/>
                <w:sz w:val="16"/>
                <w:szCs w:val="16"/>
              </w:rPr>
            </w:pPr>
          </w:p>
        </w:tc>
        <w:tc>
          <w:tcPr>
            <w:tcW w:w="837" w:type="dxa"/>
            <w:vAlign w:val="center"/>
          </w:tcPr>
          <w:p w14:paraId="52897797" w14:textId="4AC35993" w:rsidR="004C5BDB" w:rsidRPr="00D071E5" w:rsidRDefault="004C5BDB" w:rsidP="004C5BDB">
            <w:pPr>
              <w:widowControl w:val="0"/>
              <w:jc w:val="center"/>
              <w:rPr>
                <w:rFonts w:ascii="GHEA Grapalat" w:hAnsi="GHEA Grapalat"/>
                <w:sz w:val="16"/>
                <w:szCs w:val="16"/>
              </w:rPr>
            </w:pPr>
          </w:p>
        </w:tc>
        <w:tc>
          <w:tcPr>
            <w:tcW w:w="535" w:type="dxa"/>
            <w:vAlign w:val="center"/>
          </w:tcPr>
          <w:p w14:paraId="7EBDC341" w14:textId="2AA30353" w:rsidR="004C5BDB" w:rsidRPr="00D071E5" w:rsidRDefault="004C5BDB" w:rsidP="004C5BDB">
            <w:pPr>
              <w:widowControl w:val="0"/>
              <w:jc w:val="center"/>
              <w:rPr>
                <w:rFonts w:ascii="GHEA Grapalat" w:hAnsi="GHEA Grapalat"/>
                <w:sz w:val="16"/>
                <w:szCs w:val="16"/>
              </w:rPr>
            </w:pPr>
          </w:p>
        </w:tc>
        <w:tc>
          <w:tcPr>
            <w:tcW w:w="606" w:type="dxa"/>
            <w:vAlign w:val="center"/>
          </w:tcPr>
          <w:p w14:paraId="50F887ED"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9837DEA"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4826CA5"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A8EF2B2" w14:textId="6A064278" w:rsidR="004C5BDB" w:rsidRPr="00D071E5" w:rsidRDefault="004C5BDB" w:rsidP="004C5BDB">
            <w:pPr>
              <w:widowControl w:val="0"/>
              <w:jc w:val="center"/>
              <w:rPr>
                <w:rFonts w:ascii="GHEA Grapalat" w:hAnsi="GHEA Grapalat"/>
                <w:sz w:val="16"/>
                <w:szCs w:val="16"/>
              </w:rPr>
            </w:pPr>
          </w:p>
        </w:tc>
        <w:tc>
          <w:tcPr>
            <w:tcW w:w="849" w:type="dxa"/>
            <w:vAlign w:val="center"/>
          </w:tcPr>
          <w:p w14:paraId="69018123" w14:textId="0EDDB21A" w:rsidR="004C5BDB" w:rsidRPr="00D071E5" w:rsidRDefault="004C5BDB" w:rsidP="004C5BDB">
            <w:pPr>
              <w:widowControl w:val="0"/>
              <w:jc w:val="center"/>
              <w:rPr>
                <w:rFonts w:ascii="GHEA Grapalat" w:hAnsi="GHEA Grapalat"/>
                <w:sz w:val="16"/>
                <w:szCs w:val="16"/>
              </w:rPr>
            </w:pPr>
          </w:p>
        </w:tc>
        <w:tc>
          <w:tcPr>
            <w:tcW w:w="962" w:type="dxa"/>
            <w:vAlign w:val="center"/>
          </w:tcPr>
          <w:p w14:paraId="79C3F9D2" w14:textId="3F71E151" w:rsidR="004C5BDB" w:rsidRPr="00D071E5" w:rsidRDefault="004C5BDB" w:rsidP="004C5BDB">
            <w:pPr>
              <w:widowControl w:val="0"/>
              <w:jc w:val="center"/>
              <w:rPr>
                <w:rFonts w:ascii="GHEA Grapalat" w:hAnsi="GHEA Grapalat"/>
                <w:sz w:val="16"/>
                <w:szCs w:val="16"/>
              </w:rPr>
            </w:pPr>
          </w:p>
        </w:tc>
        <w:tc>
          <w:tcPr>
            <w:tcW w:w="851" w:type="dxa"/>
            <w:vAlign w:val="center"/>
          </w:tcPr>
          <w:p w14:paraId="6E53F2E2" w14:textId="2C5E79C2" w:rsidR="004C5BDB" w:rsidRPr="00D071E5" w:rsidRDefault="004C5BDB" w:rsidP="004C5BDB">
            <w:pPr>
              <w:widowControl w:val="0"/>
              <w:jc w:val="center"/>
              <w:rPr>
                <w:rFonts w:ascii="GHEA Grapalat" w:hAnsi="GHEA Grapalat"/>
                <w:sz w:val="16"/>
                <w:szCs w:val="16"/>
              </w:rPr>
            </w:pPr>
          </w:p>
        </w:tc>
        <w:tc>
          <w:tcPr>
            <w:tcW w:w="789" w:type="dxa"/>
            <w:vAlign w:val="center"/>
          </w:tcPr>
          <w:p w14:paraId="2599C336" w14:textId="7B3E9EC9" w:rsidR="004C5BDB" w:rsidRPr="00D071E5" w:rsidRDefault="004C5BDB" w:rsidP="004C5BDB">
            <w:pPr>
              <w:widowControl w:val="0"/>
              <w:jc w:val="center"/>
              <w:rPr>
                <w:rFonts w:ascii="GHEA Grapalat" w:hAnsi="GHEA Grapalat"/>
                <w:sz w:val="16"/>
                <w:szCs w:val="16"/>
              </w:rPr>
            </w:pPr>
          </w:p>
        </w:tc>
      </w:tr>
      <w:tr w:rsidR="004C5BDB" w:rsidRPr="00D071E5" w14:paraId="00DE975F" w14:textId="77777777" w:rsidTr="00ED370A">
        <w:trPr>
          <w:trHeight w:val="404"/>
          <w:jc w:val="center"/>
        </w:trPr>
        <w:tc>
          <w:tcPr>
            <w:tcW w:w="1695" w:type="dxa"/>
            <w:vAlign w:val="center"/>
          </w:tcPr>
          <w:p w14:paraId="03044745" w14:textId="02FA2B10"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1994AEAE"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15331151</w:t>
            </w:r>
          </w:p>
        </w:tc>
        <w:tc>
          <w:tcPr>
            <w:tcW w:w="1685" w:type="dxa"/>
            <w:vAlign w:val="center"/>
          </w:tcPr>
          <w:p w14:paraId="5AC0A9D4" w14:textId="33B8DA4C"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63FCB2B8" w:rsidR="004C5BDB" w:rsidRPr="00D071E5" w:rsidRDefault="004C5BDB" w:rsidP="004C5BDB">
            <w:pPr>
              <w:widowControl w:val="0"/>
              <w:jc w:val="center"/>
              <w:rPr>
                <w:rFonts w:ascii="GHEA Grapalat" w:hAnsi="GHEA Grapalat"/>
                <w:sz w:val="16"/>
                <w:szCs w:val="16"/>
              </w:rPr>
            </w:pPr>
          </w:p>
        </w:tc>
        <w:tc>
          <w:tcPr>
            <w:tcW w:w="979" w:type="dxa"/>
            <w:vAlign w:val="center"/>
          </w:tcPr>
          <w:p w14:paraId="310B8146" w14:textId="2039C9BA" w:rsidR="004C5BDB" w:rsidRPr="00D071E5" w:rsidRDefault="004C5BDB" w:rsidP="004C5BDB">
            <w:pPr>
              <w:widowControl w:val="0"/>
              <w:jc w:val="center"/>
              <w:rPr>
                <w:rFonts w:ascii="GHEA Grapalat" w:hAnsi="GHEA Grapalat"/>
                <w:sz w:val="16"/>
                <w:szCs w:val="16"/>
              </w:rPr>
            </w:pPr>
          </w:p>
        </w:tc>
        <w:tc>
          <w:tcPr>
            <w:tcW w:w="692" w:type="dxa"/>
            <w:vAlign w:val="center"/>
          </w:tcPr>
          <w:p w14:paraId="216B17B9" w14:textId="73946D80" w:rsidR="004C5BDB" w:rsidRPr="00D071E5" w:rsidRDefault="004C5BDB" w:rsidP="004C5BDB">
            <w:pPr>
              <w:widowControl w:val="0"/>
              <w:jc w:val="center"/>
              <w:rPr>
                <w:rFonts w:ascii="GHEA Grapalat" w:hAnsi="GHEA Grapalat"/>
                <w:sz w:val="16"/>
                <w:szCs w:val="16"/>
              </w:rPr>
            </w:pPr>
          </w:p>
        </w:tc>
        <w:tc>
          <w:tcPr>
            <w:tcW w:w="837" w:type="dxa"/>
            <w:vAlign w:val="center"/>
          </w:tcPr>
          <w:p w14:paraId="2479DE03" w14:textId="58EC12A7" w:rsidR="004C5BDB" w:rsidRPr="00D071E5" w:rsidRDefault="004C5BDB" w:rsidP="004C5BDB">
            <w:pPr>
              <w:widowControl w:val="0"/>
              <w:jc w:val="center"/>
              <w:rPr>
                <w:rFonts w:ascii="GHEA Grapalat" w:hAnsi="GHEA Grapalat"/>
                <w:sz w:val="16"/>
                <w:szCs w:val="16"/>
              </w:rPr>
            </w:pPr>
          </w:p>
        </w:tc>
        <w:tc>
          <w:tcPr>
            <w:tcW w:w="535" w:type="dxa"/>
            <w:vAlign w:val="center"/>
          </w:tcPr>
          <w:p w14:paraId="7246EFB4" w14:textId="7A924849" w:rsidR="004C5BDB" w:rsidRPr="00D071E5" w:rsidRDefault="004C5BDB" w:rsidP="004C5BDB">
            <w:pPr>
              <w:widowControl w:val="0"/>
              <w:jc w:val="center"/>
              <w:rPr>
                <w:rFonts w:ascii="GHEA Grapalat" w:hAnsi="GHEA Grapalat"/>
                <w:sz w:val="16"/>
                <w:szCs w:val="16"/>
              </w:rPr>
            </w:pPr>
          </w:p>
        </w:tc>
        <w:tc>
          <w:tcPr>
            <w:tcW w:w="606" w:type="dxa"/>
            <w:vAlign w:val="center"/>
          </w:tcPr>
          <w:p w14:paraId="2666CBB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0A13684"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53B55166"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6E00A206" w14:textId="544FA820" w:rsidR="004C5BDB" w:rsidRPr="00D071E5" w:rsidRDefault="004C5BDB" w:rsidP="004C5BDB">
            <w:pPr>
              <w:widowControl w:val="0"/>
              <w:jc w:val="center"/>
              <w:rPr>
                <w:rFonts w:ascii="GHEA Grapalat" w:hAnsi="GHEA Grapalat"/>
                <w:sz w:val="16"/>
                <w:szCs w:val="16"/>
              </w:rPr>
            </w:pPr>
          </w:p>
        </w:tc>
        <w:tc>
          <w:tcPr>
            <w:tcW w:w="849" w:type="dxa"/>
            <w:vAlign w:val="center"/>
          </w:tcPr>
          <w:p w14:paraId="2954B691" w14:textId="0018D929" w:rsidR="004C5BDB" w:rsidRPr="00D071E5" w:rsidRDefault="004C5BDB" w:rsidP="004C5BDB">
            <w:pPr>
              <w:widowControl w:val="0"/>
              <w:jc w:val="center"/>
              <w:rPr>
                <w:rFonts w:ascii="GHEA Grapalat" w:hAnsi="GHEA Grapalat"/>
                <w:sz w:val="16"/>
                <w:szCs w:val="16"/>
              </w:rPr>
            </w:pPr>
          </w:p>
        </w:tc>
        <w:tc>
          <w:tcPr>
            <w:tcW w:w="962" w:type="dxa"/>
            <w:vAlign w:val="center"/>
          </w:tcPr>
          <w:p w14:paraId="31ECB237" w14:textId="714F08FD" w:rsidR="004C5BDB" w:rsidRPr="00D071E5" w:rsidRDefault="004C5BDB" w:rsidP="004C5BDB">
            <w:pPr>
              <w:widowControl w:val="0"/>
              <w:jc w:val="center"/>
              <w:rPr>
                <w:rFonts w:ascii="GHEA Grapalat" w:hAnsi="GHEA Grapalat"/>
                <w:sz w:val="16"/>
                <w:szCs w:val="16"/>
              </w:rPr>
            </w:pPr>
          </w:p>
        </w:tc>
        <w:tc>
          <w:tcPr>
            <w:tcW w:w="851" w:type="dxa"/>
            <w:vAlign w:val="center"/>
          </w:tcPr>
          <w:p w14:paraId="607DC424" w14:textId="2894D8D4" w:rsidR="004C5BDB" w:rsidRPr="00D071E5" w:rsidRDefault="004C5BDB" w:rsidP="004C5BDB">
            <w:pPr>
              <w:widowControl w:val="0"/>
              <w:jc w:val="center"/>
              <w:rPr>
                <w:rFonts w:ascii="GHEA Grapalat" w:hAnsi="GHEA Grapalat"/>
                <w:sz w:val="16"/>
                <w:szCs w:val="16"/>
              </w:rPr>
            </w:pPr>
          </w:p>
        </w:tc>
        <w:tc>
          <w:tcPr>
            <w:tcW w:w="789" w:type="dxa"/>
            <w:vAlign w:val="center"/>
          </w:tcPr>
          <w:p w14:paraId="53DA82F3" w14:textId="0D30EA30" w:rsidR="004C5BDB" w:rsidRPr="00D071E5" w:rsidRDefault="004C5BDB" w:rsidP="004C5BDB">
            <w:pPr>
              <w:widowControl w:val="0"/>
              <w:jc w:val="center"/>
              <w:rPr>
                <w:rFonts w:ascii="GHEA Grapalat" w:hAnsi="GHEA Grapalat"/>
                <w:sz w:val="16"/>
                <w:szCs w:val="16"/>
              </w:rPr>
            </w:pPr>
          </w:p>
        </w:tc>
      </w:tr>
      <w:tr w:rsidR="004C5BDB" w:rsidRPr="00D071E5" w14:paraId="00163C5D" w14:textId="77777777" w:rsidTr="00ED370A">
        <w:trPr>
          <w:trHeight w:val="404"/>
          <w:jc w:val="center"/>
        </w:trPr>
        <w:tc>
          <w:tcPr>
            <w:tcW w:w="1695" w:type="dxa"/>
            <w:vAlign w:val="center"/>
          </w:tcPr>
          <w:p w14:paraId="7EFBBFC9" w14:textId="4CBC464E"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68F89965"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3222128</w:t>
            </w:r>
          </w:p>
        </w:tc>
        <w:tc>
          <w:tcPr>
            <w:tcW w:w="1685" w:type="dxa"/>
            <w:vAlign w:val="center"/>
          </w:tcPr>
          <w:p w14:paraId="70E5F7CC" w14:textId="46D0234B"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656B289B" w:rsidR="004C5BDB" w:rsidRPr="00D071E5" w:rsidRDefault="004C5BDB" w:rsidP="004C5BDB">
            <w:pPr>
              <w:widowControl w:val="0"/>
              <w:jc w:val="center"/>
              <w:rPr>
                <w:rFonts w:ascii="GHEA Grapalat" w:hAnsi="GHEA Grapalat"/>
                <w:sz w:val="16"/>
                <w:szCs w:val="16"/>
              </w:rPr>
            </w:pPr>
          </w:p>
        </w:tc>
        <w:tc>
          <w:tcPr>
            <w:tcW w:w="979" w:type="dxa"/>
            <w:vAlign w:val="center"/>
          </w:tcPr>
          <w:p w14:paraId="277CDCA2" w14:textId="6E80FCB2" w:rsidR="004C5BDB" w:rsidRPr="00D071E5" w:rsidRDefault="004C5BDB" w:rsidP="004C5BDB">
            <w:pPr>
              <w:widowControl w:val="0"/>
              <w:jc w:val="center"/>
              <w:rPr>
                <w:rFonts w:ascii="GHEA Grapalat" w:hAnsi="GHEA Grapalat"/>
                <w:sz w:val="16"/>
                <w:szCs w:val="16"/>
              </w:rPr>
            </w:pPr>
          </w:p>
        </w:tc>
        <w:tc>
          <w:tcPr>
            <w:tcW w:w="692" w:type="dxa"/>
            <w:vAlign w:val="center"/>
          </w:tcPr>
          <w:p w14:paraId="7C290CE9" w14:textId="41E7A3BA" w:rsidR="004C5BDB" w:rsidRPr="00D071E5" w:rsidRDefault="004C5BDB" w:rsidP="004C5BDB">
            <w:pPr>
              <w:widowControl w:val="0"/>
              <w:jc w:val="center"/>
              <w:rPr>
                <w:rFonts w:ascii="GHEA Grapalat" w:hAnsi="GHEA Grapalat"/>
                <w:sz w:val="16"/>
                <w:szCs w:val="16"/>
              </w:rPr>
            </w:pPr>
          </w:p>
        </w:tc>
        <w:tc>
          <w:tcPr>
            <w:tcW w:w="837" w:type="dxa"/>
            <w:vAlign w:val="center"/>
          </w:tcPr>
          <w:p w14:paraId="4DE15396" w14:textId="18E91C19" w:rsidR="004C5BDB" w:rsidRPr="00D071E5" w:rsidRDefault="004C5BDB" w:rsidP="004C5BDB">
            <w:pPr>
              <w:widowControl w:val="0"/>
              <w:jc w:val="center"/>
              <w:rPr>
                <w:rFonts w:ascii="GHEA Grapalat" w:hAnsi="GHEA Grapalat"/>
                <w:sz w:val="16"/>
                <w:szCs w:val="16"/>
              </w:rPr>
            </w:pPr>
          </w:p>
        </w:tc>
        <w:tc>
          <w:tcPr>
            <w:tcW w:w="535" w:type="dxa"/>
            <w:vAlign w:val="center"/>
          </w:tcPr>
          <w:p w14:paraId="58506E98" w14:textId="5A480B5F" w:rsidR="004C5BDB" w:rsidRPr="00D071E5" w:rsidRDefault="004C5BDB" w:rsidP="004C5BDB">
            <w:pPr>
              <w:widowControl w:val="0"/>
              <w:jc w:val="center"/>
              <w:rPr>
                <w:rFonts w:ascii="GHEA Grapalat" w:hAnsi="GHEA Grapalat"/>
                <w:sz w:val="16"/>
                <w:szCs w:val="16"/>
              </w:rPr>
            </w:pPr>
          </w:p>
        </w:tc>
        <w:tc>
          <w:tcPr>
            <w:tcW w:w="606" w:type="dxa"/>
            <w:vAlign w:val="center"/>
          </w:tcPr>
          <w:p w14:paraId="20AF938A"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ABBD234"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27BC9CA"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1F92D5D" w14:textId="704DF367" w:rsidR="004C5BDB" w:rsidRPr="00D071E5" w:rsidRDefault="004C5BDB" w:rsidP="004C5BDB">
            <w:pPr>
              <w:widowControl w:val="0"/>
              <w:jc w:val="center"/>
              <w:rPr>
                <w:rFonts w:ascii="GHEA Grapalat" w:hAnsi="GHEA Grapalat"/>
                <w:sz w:val="16"/>
                <w:szCs w:val="16"/>
              </w:rPr>
            </w:pPr>
          </w:p>
        </w:tc>
        <w:tc>
          <w:tcPr>
            <w:tcW w:w="849" w:type="dxa"/>
            <w:vAlign w:val="center"/>
          </w:tcPr>
          <w:p w14:paraId="0F4E209B" w14:textId="5D967687" w:rsidR="004C5BDB" w:rsidRPr="00D071E5" w:rsidRDefault="004C5BDB" w:rsidP="004C5BDB">
            <w:pPr>
              <w:widowControl w:val="0"/>
              <w:jc w:val="center"/>
              <w:rPr>
                <w:rFonts w:ascii="GHEA Grapalat" w:hAnsi="GHEA Grapalat"/>
                <w:sz w:val="16"/>
                <w:szCs w:val="16"/>
              </w:rPr>
            </w:pPr>
          </w:p>
        </w:tc>
        <w:tc>
          <w:tcPr>
            <w:tcW w:w="962" w:type="dxa"/>
            <w:vAlign w:val="center"/>
          </w:tcPr>
          <w:p w14:paraId="4345894A" w14:textId="2FA810BA" w:rsidR="004C5BDB" w:rsidRPr="00D071E5" w:rsidRDefault="004C5BDB" w:rsidP="004C5BDB">
            <w:pPr>
              <w:widowControl w:val="0"/>
              <w:jc w:val="center"/>
              <w:rPr>
                <w:rFonts w:ascii="GHEA Grapalat" w:hAnsi="GHEA Grapalat"/>
                <w:sz w:val="16"/>
                <w:szCs w:val="16"/>
              </w:rPr>
            </w:pPr>
          </w:p>
        </w:tc>
        <w:tc>
          <w:tcPr>
            <w:tcW w:w="851" w:type="dxa"/>
            <w:vAlign w:val="center"/>
          </w:tcPr>
          <w:p w14:paraId="5DB0B173" w14:textId="6902E8C1" w:rsidR="004C5BDB" w:rsidRPr="00D071E5" w:rsidRDefault="004C5BDB" w:rsidP="004C5BDB">
            <w:pPr>
              <w:widowControl w:val="0"/>
              <w:jc w:val="center"/>
              <w:rPr>
                <w:rFonts w:ascii="GHEA Grapalat" w:hAnsi="GHEA Grapalat"/>
                <w:sz w:val="16"/>
                <w:szCs w:val="16"/>
              </w:rPr>
            </w:pPr>
          </w:p>
        </w:tc>
        <w:tc>
          <w:tcPr>
            <w:tcW w:w="789" w:type="dxa"/>
            <w:vAlign w:val="center"/>
          </w:tcPr>
          <w:p w14:paraId="5E947340" w14:textId="0EF1B03E" w:rsidR="004C5BDB" w:rsidRPr="00D071E5" w:rsidRDefault="004C5BDB" w:rsidP="004C5BDB">
            <w:pPr>
              <w:widowControl w:val="0"/>
              <w:jc w:val="center"/>
              <w:rPr>
                <w:rFonts w:ascii="GHEA Grapalat" w:hAnsi="GHEA Grapalat"/>
                <w:sz w:val="16"/>
                <w:szCs w:val="16"/>
              </w:rPr>
            </w:pPr>
          </w:p>
        </w:tc>
      </w:tr>
      <w:tr w:rsidR="004C5BDB" w:rsidRPr="00D071E5" w14:paraId="63EE0897" w14:textId="77777777" w:rsidTr="00ED370A">
        <w:trPr>
          <w:trHeight w:val="404"/>
          <w:jc w:val="center"/>
        </w:trPr>
        <w:tc>
          <w:tcPr>
            <w:tcW w:w="1695" w:type="dxa"/>
            <w:vAlign w:val="center"/>
          </w:tcPr>
          <w:p w14:paraId="1DB5B88F" w14:textId="6DE1EFC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3C1A238E"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3221410</w:t>
            </w:r>
          </w:p>
        </w:tc>
        <w:tc>
          <w:tcPr>
            <w:tcW w:w="1685" w:type="dxa"/>
            <w:vAlign w:val="center"/>
          </w:tcPr>
          <w:p w14:paraId="4DF404FE" w14:textId="39E6DB93" w:rsidR="004C5BDB" w:rsidRPr="002B4556" w:rsidRDefault="004C5BDB" w:rsidP="004C5BDB">
            <w:pPr>
              <w:widowControl w:val="0"/>
              <w:jc w:val="center"/>
            </w:pPr>
            <w:r w:rsidRPr="00875F92">
              <w:rPr>
                <w:rFonts w:ascii="GHEA Grapalat" w:hAnsi="GHEA Grapalat"/>
                <w:sz w:val="16"/>
                <w:szCs w:val="16"/>
              </w:rPr>
              <w:t>Капуста</w:t>
            </w:r>
          </w:p>
        </w:tc>
        <w:tc>
          <w:tcPr>
            <w:tcW w:w="960" w:type="dxa"/>
            <w:vAlign w:val="center"/>
          </w:tcPr>
          <w:p w14:paraId="257050C7" w14:textId="610B9A38" w:rsidR="004C5BDB" w:rsidRPr="00D071E5" w:rsidRDefault="004C5BDB" w:rsidP="004C5BDB">
            <w:pPr>
              <w:widowControl w:val="0"/>
              <w:jc w:val="center"/>
              <w:rPr>
                <w:rFonts w:ascii="GHEA Grapalat" w:hAnsi="GHEA Grapalat"/>
                <w:sz w:val="16"/>
                <w:szCs w:val="16"/>
              </w:rPr>
            </w:pPr>
          </w:p>
        </w:tc>
        <w:tc>
          <w:tcPr>
            <w:tcW w:w="979" w:type="dxa"/>
            <w:vAlign w:val="center"/>
          </w:tcPr>
          <w:p w14:paraId="60D7A73A" w14:textId="32D99A92" w:rsidR="004C5BDB" w:rsidRPr="00D071E5" w:rsidRDefault="004C5BDB" w:rsidP="004C5BDB">
            <w:pPr>
              <w:widowControl w:val="0"/>
              <w:jc w:val="center"/>
              <w:rPr>
                <w:rFonts w:ascii="GHEA Grapalat" w:hAnsi="GHEA Grapalat"/>
                <w:sz w:val="16"/>
                <w:szCs w:val="16"/>
              </w:rPr>
            </w:pPr>
          </w:p>
        </w:tc>
        <w:tc>
          <w:tcPr>
            <w:tcW w:w="692" w:type="dxa"/>
            <w:vAlign w:val="center"/>
          </w:tcPr>
          <w:p w14:paraId="4C373A1B" w14:textId="53C11F46" w:rsidR="004C5BDB" w:rsidRPr="00D071E5" w:rsidRDefault="004C5BDB" w:rsidP="004C5BDB">
            <w:pPr>
              <w:widowControl w:val="0"/>
              <w:jc w:val="center"/>
              <w:rPr>
                <w:rFonts w:ascii="GHEA Grapalat" w:hAnsi="GHEA Grapalat"/>
                <w:sz w:val="16"/>
                <w:szCs w:val="16"/>
              </w:rPr>
            </w:pPr>
          </w:p>
        </w:tc>
        <w:tc>
          <w:tcPr>
            <w:tcW w:w="837" w:type="dxa"/>
            <w:vAlign w:val="center"/>
          </w:tcPr>
          <w:p w14:paraId="7DBCF612" w14:textId="6D899FB7" w:rsidR="004C5BDB" w:rsidRPr="00D071E5" w:rsidRDefault="004C5BDB" w:rsidP="004C5BDB">
            <w:pPr>
              <w:widowControl w:val="0"/>
              <w:jc w:val="center"/>
              <w:rPr>
                <w:rFonts w:ascii="GHEA Grapalat" w:hAnsi="GHEA Grapalat"/>
                <w:sz w:val="16"/>
                <w:szCs w:val="16"/>
              </w:rPr>
            </w:pPr>
          </w:p>
        </w:tc>
        <w:tc>
          <w:tcPr>
            <w:tcW w:w="535" w:type="dxa"/>
            <w:vAlign w:val="center"/>
          </w:tcPr>
          <w:p w14:paraId="55390FB1" w14:textId="69F816A5" w:rsidR="004C5BDB" w:rsidRPr="00D071E5" w:rsidRDefault="004C5BDB" w:rsidP="004C5BDB">
            <w:pPr>
              <w:widowControl w:val="0"/>
              <w:jc w:val="center"/>
              <w:rPr>
                <w:rFonts w:ascii="GHEA Grapalat" w:hAnsi="GHEA Grapalat"/>
                <w:sz w:val="16"/>
                <w:szCs w:val="16"/>
              </w:rPr>
            </w:pPr>
          </w:p>
        </w:tc>
        <w:tc>
          <w:tcPr>
            <w:tcW w:w="606" w:type="dxa"/>
            <w:vAlign w:val="center"/>
          </w:tcPr>
          <w:p w14:paraId="091BDC9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CEA0D75"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A13065E"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16E7F4DB" w14:textId="77DE56AB" w:rsidR="004C5BDB" w:rsidRPr="00D071E5" w:rsidRDefault="004C5BDB" w:rsidP="004C5BDB">
            <w:pPr>
              <w:widowControl w:val="0"/>
              <w:jc w:val="center"/>
              <w:rPr>
                <w:rFonts w:ascii="GHEA Grapalat" w:hAnsi="GHEA Grapalat"/>
                <w:sz w:val="16"/>
                <w:szCs w:val="16"/>
              </w:rPr>
            </w:pPr>
          </w:p>
        </w:tc>
        <w:tc>
          <w:tcPr>
            <w:tcW w:w="849" w:type="dxa"/>
            <w:vAlign w:val="center"/>
          </w:tcPr>
          <w:p w14:paraId="5BA92B95" w14:textId="469FB48D" w:rsidR="004C5BDB" w:rsidRPr="00D071E5" w:rsidRDefault="004C5BDB" w:rsidP="004C5BDB">
            <w:pPr>
              <w:widowControl w:val="0"/>
              <w:jc w:val="center"/>
              <w:rPr>
                <w:rFonts w:ascii="GHEA Grapalat" w:hAnsi="GHEA Grapalat"/>
                <w:sz w:val="16"/>
                <w:szCs w:val="16"/>
              </w:rPr>
            </w:pPr>
          </w:p>
        </w:tc>
        <w:tc>
          <w:tcPr>
            <w:tcW w:w="962" w:type="dxa"/>
            <w:vAlign w:val="center"/>
          </w:tcPr>
          <w:p w14:paraId="03F9CB8C" w14:textId="4CD29B61" w:rsidR="004C5BDB" w:rsidRPr="00D071E5" w:rsidRDefault="004C5BDB" w:rsidP="004C5BDB">
            <w:pPr>
              <w:widowControl w:val="0"/>
              <w:jc w:val="center"/>
              <w:rPr>
                <w:rFonts w:ascii="GHEA Grapalat" w:hAnsi="GHEA Grapalat"/>
                <w:sz w:val="16"/>
                <w:szCs w:val="16"/>
              </w:rPr>
            </w:pPr>
          </w:p>
        </w:tc>
        <w:tc>
          <w:tcPr>
            <w:tcW w:w="851" w:type="dxa"/>
            <w:vAlign w:val="center"/>
          </w:tcPr>
          <w:p w14:paraId="21027A3A" w14:textId="33E3FFA1" w:rsidR="004C5BDB" w:rsidRPr="00443D81" w:rsidRDefault="004C5BDB" w:rsidP="004C5BDB">
            <w:pPr>
              <w:widowControl w:val="0"/>
              <w:jc w:val="center"/>
              <w:rPr>
                <w:rFonts w:ascii="GHEA Grapalat" w:hAnsi="GHEA Grapalat"/>
                <w:sz w:val="16"/>
                <w:szCs w:val="16"/>
              </w:rPr>
            </w:pPr>
          </w:p>
        </w:tc>
        <w:tc>
          <w:tcPr>
            <w:tcW w:w="789" w:type="dxa"/>
            <w:vAlign w:val="center"/>
          </w:tcPr>
          <w:p w14:paraId="7717B7AB" w14:textId="797FB8DD" w:rsidR="004C5BDB" w:rsidRPr="005B23C5" w:rsidRDefault="004C5BDB" w:rsidP="004C5BDB">
            <w:pPr>
              <w:widowControl w:val="0"/>
              <w:jc w:val="center"/>
              <w:rPr>
                <w:rFonts w:ascii="GHEA Grapalat" w:hAnsi="GHEA Grapalat"/>
                <w:sz w:val="16"/>
                <w:szCs w:val="16"/>
              </w:rPr>
            </w:pPr>
          </w:p>
        </w:tc>
      </w:tr>
      <w:tr w:rsidR="004C5BDB" w:rsidRPr="00D071E5" w14:paraId="26E25E28" w14:textId="77777777" w:rsidTr="00ED370A">
        <w:trPr>
          <w:trHeight w:val="404"/>
          <w:jc w:val="center"/>
        </w:trPr>
        <w:tc>
          <w:tcPr>
            <w:tcW w:w="1695" w:type="dxa"/>
            <w:vAlign w:val="center"/>
          </w:tcPr>
          <w:p w14:paraId="55DFE2F4" w14:textId="0FB8B682"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1F21F227"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3221100</w:t>
            </w:r>
          </w:p>
        </w:tc>
        <w:tc>
          <w:tcPr>
            <w:tcW w:w="1685" w:type="dxa"/>
            <w:vAlign w:val="center"/>
          </w:tcPr>
          <w:p w14:paraId="2A2E694B" w14:textId="68825C62" w:rsidR="004C5BDB" w:rsidRPr="002B4556" w:rsidRDefault="004C5BDB" w:rsidP="004C5BDB">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0823D3C3" w:rsidR="004C5BDB" w:rsidRPr="00D071E5" w:rsidRDefault="004C5BDB" w:rsidP="004C5BDB">
            <w:pPr>
              <w:widowControl w:val="0"/>
              <w:jc w:val="center"/>
              <w:rPr>
                <w:rFonts w:ascii="GHEA Grapalat" w:hAnsi="GHEA Grapalat"/>
                <w:sz w:val="16"/>
                <w:szCs w:val="16"/>
              </w:rPr>
            </w:pPr>
          </w:p>
        </w:tc>
        <w:tc>
          <w:tcPr>
            <w:tcW w:w="979" w:type="dxa"/>
            <w:vAlign w:val="center"/>
          </w:tcPr>
          <w:p w14:paraId="3AAF3D86" w14:textId="7E972999" w:rsidR="004C5BDB" w:rsidRPr="00D071E5" w:rsidRDefault="004C5BDB" w:rsidP="004C5BDB">
            <w:pPr>
              <w:widowControl w:val="0"/>
              <w:jc w:val="center"/>
              <w:rPr>
                <w:rFonts w:ascii="GHEA Grapalat" w:hAnsi="GHEA Grapalat"/>
                <w:sz w:val="16"/>
                <w:szCs w:val="16"/>
              </w:rPr>
            </w:pPr>
          </w:p>
        </w:tc>
        <w:tc>
          <w:tcPr>
            <w:tcW w:w="692" w:type="dxa"/>
            <w:vAlign w:val="center"/>
          </w:tcPr>
          <w:p w14:paraId="6FD819FD" w14:textId="3F997E82" w:rsidR="004C5BDB" w:rsidRPr="00D071E5" w:rsidRDefault="004C5BDB" w:rsidP="004C5BDB">
            <w:pPr>
              <w:widowControl w:val="0"/>
              <w:jc w:val="center"/>
              <w:rPr>
                <w:rFonts w:ascii="GHEA Grapalat" w:hAnsi="GHEA Grapalat"/>
                <w:sz w:val="16"/>
                <w:szCs w:val="16"/>
              </w:rPr>
            </w:pPr>
          </w:p>
        </w:tc>
        <w:tc>
          <w:tcPr>
            <w:tcW w:w="837" w:type="dxa"/>
            <w:vAlign w:val="center"/>
          </w:tcPr>
          <w:p w14:paraId="5069F6B8" w14:textId="2EB06182" w:rsidR="004C5BDB" w:rsidRPr="00D071E5" w:rsidRDefault="004C5BDB" w:rsidP="004C5BDB">
            <w:pPr>
              <w:widowControl w:val="0"/>
              <w:jc w:val="center"/>
              <w:rPr>
                <w:rFonts w:ascii="GHEA Grapalat" w:hAnsi="GHEA Grapalat"/>
                <w:sz w:val="16"/>
                <w:szCs w:val="16"/>
              </w:rPr>
            </w:pPr>
          </w:p>
        </w:tc>
        <w:tc>
          <w:tcPr>
            <w:tcW w:w="535" w:type="dxa"/>
            <w:vAlign w:val="center"/>
          </w:tcPr>
          <w:p w14:paraId="0C2ADBC5" w14:textId="450367C2" w:rsidR="004C5BDB" w:rsidRPr="00D071E5" w:rsidRDefault="004C5BDB" w:rsidP="004C5BDB">
            <w:pPr>
              <w:widowControl w:val="0"/>
              <w:jc w:val="center"/>
              <w:rPr>
                <w:rFonts w:ascii="GHEA Grapalat" w:hAnsi="GHEA Grapalat"/>
                <w:sz w:val="16"/>
                <w:szCs w:val="16"/>
              </w:rPr>
            </w:pPr>
          </w:p>
        </w:tc>
        <w:tc>
          <w:tcPr>
            <w:tcW w:w="606" w:type="dxa"/>
            <w:vAlign w:val="center"/>
          </w:tcPr>
          <w:p w14:paraId="633DCFC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5583259"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33905740"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37000B3" w14:textId="2AC511B4" w:rsidR="004C5BDB" w:rsidRPr="00D071E5" w:rsidRDefault="004C5BDB" w:rsidP="004C5BDB">
            <w:pPr>
              <w:widowControl w:val="0"/>
              <w:jc w:val="center"/>
              <w:rPr>
                <w:rFonts w:ascii="GHEA Grapalat" w:hAnsi="GHEA Grapalat"/>
                <w:sz w:val="16"/>
                <w:szCs w:val="16"/>
              </w:rPr>
            </w:pPr>
          </w:p>
        </w:tc>
        <w:tc>
          <w:tcPr>
            <w:tcW w:w="849" w:type="dxa"/>
            <w:vAlign w:val="center"/>
          </w:tcPr>
          <w:p w14:paraId="3AD7B3AF" w14:textId="554DF537" w:rsidR="004C5BDB" w:rsidRPr="00D071E5" w:rsidRDefault="004C5BDB" w:rsidP="004C5BDB">
            <w:pPr>
              <w:widowControl w:val="0"/>
              <w:jc w:val="center"/>
              <w:rPr>
                <w:rFonts w:ascii="GHEA Grapalat" w:hAnsi="GHEA Grapalat"/>
                <w:sz w:val="16"/>
                <w:szCs w:val="16"/>
              </w:rPr>
            </w:pPr>
          </w:p>
        </w:tc>
        <w:tc>
          <w:tcPr>
            <w:tcW w:w="962" w:type="dxa"/>
            <w:vAlign w:val="center"/>
          </w:tcPr>
          <w:p w14:paraId="0015268E" w14:textId="109C3FF3" w:rsidR="004C5BDB" w:rsidRPr="00D071E5" w:rsidRDefault="004C5BDB" w:rsidP="004C5BDB">
            <w:pPr>
              <w:widowControl w:val="0"/>
              <w:jc w:val="center"/>
              <w:rPr>
                <w:rFonts w:ascii="GHEA Grapalat" w:hAnsi="GHEA Grapalat"/>
                <w:sz w:val="16"/>
                <w:szCs w:val="16"/>
              </w:rPr>
            </w:pPr>
          </w:p>
        </w:tc>
        <w:tc>
          <w:tcPr>
            <w:tcW w:w="851" w:type="dxa"/>
            <w:vAlign w:val="center"/>
          </w:tcPr>
          <w:p w14:paraId="4674D13B" w14:textId="1DBDACD6" w:rsidR="004C5BDB" w:rsidRPr="00443D81" w:rsidRDefault="004C5BDB" w:rsidP="004C5BDB">
            <w:pPr>
              <w:widowControl w:val="0"/>
              <w:jc w:val="center"/>
              <w:rPr>
                <w:rFonts w:ascii="GHEA Grapalat" w:hAnsi="GHEA Grapalat"/>
                <w:sz w:val="16"/>
                <w:szCs w:val="16"/>
              </w:rPr>
            </w:pPr>
          </w:p>
        </w:tc>
        <w:tc>
          <w:tcPr>
            <w:tcW w:w="789" w:type="dxa"/>
            <w:vAlign w:val="center"/>
          </w:tcPr>
          <w:p w14:paraId="0A8B8E65" w14:textId="27AFC8F8" w:rsidR="004C5BDB" w:rsidRPr="005B23C5" w:rsidRDefault="004C5BDB" w:rsidP="004C5BDB">
            <w:pPr>
              <w:widowControl w:val="0"/>
              <w:jc w:val="center"/>
              <w:rPr>
                <w:rFonts w:ascii="GHEA Grapalat" w:hAnsi="GHEA Grapalat"/>
                <w:sz w:val="16"/>
                <w:szCs w:val="16"/>
              </w:rPr>
            </w:pPr>
          </w:p>
        </w:tc>
      </w:tr>
      <w:tr w:rsidR="004C5BDB" w:rsidRPr="00D071E5" w14:paraId="751648B7" w14:textId="77777777" w:rsidTr="00ED370A">
        <w:trPr>
          <w:trHeight w:val="404"/>
          <w:jc w:val="center"/>
        </w:trPr>
        <w:tc>
          <w:tcPr>
            <w:tcW w:w="1695" w:type="dxa"/>
            <w:vAlign w:val="center"/>
          </w:tcPr>
          <w:p w14:paraId="58D3DDFB" w14:textId="3C3E4D9A"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44B1E020"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15311100</w:t>
            </w:r>
          </w:p>
        </w:tc>
        <w:tc>
          <w:tcPr>
            <w:tcW w:w="1685" w:type="dxa"/>
            <w:vAlign w:val="center"/>
          </w:tcPr>
          <w:p w14:paraId="04E1FF9D" w14:textId="6C1F0E77" w:rsidR="004C5BDB" w:rsidRPr="002B4556" w:rsidRDefault="004C5BDB" w:rsidP="004C5BDB">
            <w:pPr>
              <w:widowControl w:val="0"/>
              <w:jc w:val="center"/>
            </w:pPr>
            <w:r w:rsidRPr="00875F92">
              <w:rPr>
                <w:rFonts w:ascii="GHEA Grapalat" w:hAnsi="GHEA Grapalat"/>
                <w:sz w:val="16"/>
                <w:szCs w:val="16"/>
              </w:rPr>
              <w:t>Картофель</w:t>
            </w:r>
          </w:p>
        </w:tc>
        <w:tc>
          <w:tcPr>
            <w:tcW w:w="960" w:type="dxa"/>
            <w:vAlign w:val="center"/>
          </w:tcPr>
          <w:p w14:paraId="6D17EE24" w14:textId="6F5719C5" w:rsidR="004C5BDB" w:rsidRPr="00D071E5" w:rsidRDefault="004C5BDB" w:rsidP="004C5BDB">
            <w:pPr>
              <w:widowControl w:val="0"/>
              <w:jc w:val="center"/>
              <w:rPr>
                <w:rFonts w:ascii="GHEA Grapalat" w:hAnsi="GHEA Grapalat"/>
                <w:sz w:val="16"/>
                <w:szCs w:val="16"/>
              </w:rPr>
            </w:pPr>
          </w:p>
        </w:tc>
        <w:tc>
          <w:tcPr>
            <w:tcW w:w="979" w:type="dxa"/>
            <w:vAlign w:val="center"/>
          </w:tcPr>
          <w:p w14:paraId="4A17DF8D" w14:textId="3023FABE" w:rsidR="004C5BDB" w:rsidRPr="00D071E5" w:rsidRDefault="004C5BDB" w:rsidP="004C5BDB">
            <w:pPr>
              <w:widowControl w:val="0"/>
              <w:jc w:val="center"/>
              <w:rPr>
                <w:rFonts w:ascii="GHEA Grapalat" w:hAnsi="GHEA Grapalat"/>
                <w:sz w:val="16"/>
                <w:szCs w:val="16"/>
              </w:rPr>
            </w:pPr>
          </w:p>
        </w:tc>
        <w:tc>
          <w:tcPr>
            <w:tcW w:w="692" w:type="dxa"/>
            <w:vAlign w:val="center"/>
          </w:tcPr>
          <w:p w14:paraId="10E80376" w14:textId="1B2D33AB" w:rsidR="004C5BDB" w:rsidRPr="00D071E5" w:rsidRDefault="004C5BDB" w:rsidP="004C5BDB">
            <w:pPr>
              <w:widowControl w:val="0"/>
              <w:jc w:val="center"/>
              <w:rPr>
                <w:rFonts w:ascii="GHEA Grapalat" w:hAnsi="GHEA Grapalat"/>
                <w:sz w:val="16"/>
                <w:szCs w:val="16"/>
              </w:rPr>
            </w:pPr>
          </w:p>
        </w:tc>
        <w:tc>
          <w:tcPr>
            <w:tcW w:w="837" w:type="dxa"/>
            <w:vAlign w:val="center"/>
          </w:tcPr>
          <w:p w14:paraId="2FD9742D" w14:textId="4E187429" w:rsidR="004C5BDB" w:rsidRPr="00D071E5" w:rsidRDefault="004C5BDB" w:rsidP="004C5BDB">
            <w:pPr>
              <w:widowControl w:val="0"/>
              <w:jc w:val="center"/>
              <w:rPr>
                <w:rFonts w:ascii="GHEA Grapalat" w:hAnsi="GHEA Grapalat"/>
                <w:sz w:val="16"/>
                <w:szCs w:val="16"/>
              </w:rPr>
            </w:pPr>
          </w:p>
        </w:tc>
        <w:tc>
          <w:tcPr>
            <w:tcW w:w="535" w:type="dxa"/>
            <w:vAlign w:val="center"/>
          </w:tcPr>
          <w:p w14:paraId="444A9F90" w14:textId="771DD244" w:rsidR="004C5BDB" w:rsidRPr="00D071E5" w:rsidRDefault="004C5BDB" w:rsidP="004C5BDB">
            <w:pPr>
              <w:widowControl w:val="0"/>
              <w:jc w:val="center"/>
              <w:rPr>
                <w:rFonts w:ascii="GHEA Grapalat" w:hAnsi="GHEA Grapalat"/>
                <w:sz w:val="16"/>
                <w:szCs w:val="16"/>
              </w:rPr>
            </w:pPr>
          </w:p>
        </w:tc>
        <w:tc>
          <w:tcPr>
            <w:tcW w:w="606" w:type="dxa"/>
            <w:vAlign w:val="center"/>
          </w:tcPr>
          <w:p w14:paraId="7DD8408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C2FBC53"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E58BB27"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D10C2E0" w14:textId="06D75350" w:rsidR="004C5BDB" w:rsidRPr="00D071E5" w:rsidRDefault="004C5BDB" w:rsidP="004C5BDB">
            <w:pPr>
              <w:widowControl w:val="0"/>
              <w:jc w:val="center"/>
              <w:rPr>
                <w:rFonts w:ascii="GHEA Grapalat" w:hAnsi="GHEA Grapalat"/>
                <w:sz w:val="16"/>
                <w:szCs w:val="16"/>
              </w:rPr>
            </w:pPr>
          </w:p>
        </w:tc>
        <w:tc>
          <w:tcPr>
            <w:tcW w:w="849" w:type="dxa"/>
            <w:vAlign w:val="center"/>
          </w:tcPr>
          <w:p w14:paraId="7710E104" w14:textId="15CA2417" w:rsidR="004C5BDB" w:rsidRPr="00D071E5" w:rsidRDefault="004C5BDB" w:rsidP="004C5BDB">
            <w:pPr>
              <w:widowControl w:val="0"/>
              <w:jc w:val="center"/>
              <w:rPr>
                <w:rFonts w:ascii="GHEA Grapalat" w:hAnsi="GHEA Grapalat"/>
                <w:sz w:val="16"/>
                <w:szCs w:val="16"/>
              </w:rPr>
            </w:pPr>
          </w:p>
        </w:tc>
        <w:tc>
          <w:tcPr>
            <w:tcW w:w="962" w:type="dxa"/>
            <w:vAlign w:val="center"/>
          </w:tcPr>
          <w:p w14:paraId="5D9547E5" w14:textId="3B2F0471" w:rsidR="004C5BDB" w:rsidRPr="00D071E5" w:rsidRDefault="004C5BDB" w:rsidP="004C5BDB">
            <w:pPr>
              <w:widowControl w:val="0"/>
              <w:jc w:val="center"/>
              <w:rPr>
                <w:rFonts w:ascii="GHEA Grapalat" w:hAnsi="GHEA Grapalat"/>
                <w:sz w:val="16"/>
                <w:szCs w:val="16"/>
              </w:rPr>
            </w:pPr>
          </w:p>
        </w:tc>
        <w:tc>
          <w:tcPr>
            <w:tcW w:w="851" w:type="dxa"/>
            <w:vAlign w:val="center"/>
          </w:tcPr>
          <w:p w14:paraId="42F3F655" w14:textId="2074C825" w:rsidR="004C5BDB" w:rsidRPr="00443D81" w:rsidRDefault="004C5BDB" w:rsidP="004C5BDB">
            <w:pPr>
              <w:widowControl w:val="0"/>
              <w:jc w:val="center"/>
              <w:rPr>
                <w:rFonts w:ascii="GHEA Grapalat" w:hAnsi="GHEA Grapalat"/>
                <w:sz w:val="16"/>
                <w:szCs w:val="16"/>
              </w:rPr>
            </w:pPr>
          </w:p>
        </w:tc>
        <w:tc>
          <w:tcPr>
            <w:tcW w:w="789" w:type="dxa"/>
            <w:vAlign w:val="center"/>
          </w:tcPr>
          <w:p w14:paraId="243DE210" w14:textId="6544EE3F" w:rsidR="004C5BDB" w:rsidRPr="005B23C5" w:rsidRDefault="004C5BDB" w:rsidP="004C5BDB">
            <w:pPr>
              <w:widowControl w:val="0"/>
              <w:jc w:val="center"/>
              <w:rPr>
                <w:rFonts w:ascii="GHEA Grapalat" w:hAnsi="GHEA Grapalat"/>
                <w:sz w:val="16"/>
                <w:szCs w:val="16"/>
              </w:rPr>
            </w:pPr>
          </w:p>
        </w:tc>
      </w:tr>
      <w:tr w:rsidR="004C5BDB" w:rsidRPr="00D071E5" w14:paraId="1412A00D" w14:textId="77777777" w:rsidTr="00ED370A">
        <w:trPr>
          <w:trHeight w:val="404"/>
          <w:jc w:val="center"/>
        </w:trPr>
        <w:tc>
          <w:tcPr>
            <w:tcW w:w="1695" w:type="dxa"/>
            <w:vAlign w:val="center"/>
          </w:tcPr>
          <w:p w14:paraId="78C07415" w14:textId="3D33E583"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7147F550"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15112150</w:t>
            </w:r>
          </w:p>
        </w:tc>
        <w:tc>
          <w:tcPr>
            <w:tcW w:w="1685" w:type="dxa"/>
            <w:vAlign w:val="center"/>
          </w:tcPr>
          <w:p w14:paraId="45335A14" w14:textId="7E7AD686" w:rsidR="004C5BDB" w:rsidRPr="002B4556" w:rsidRDefault="004C5BDB" w:rsidP="004C5BDB">
            <w:pPr>
              <w:widowControl w:val="0"/>
              <w:jc w:val="center"/>
            </w:pPr>
            <w:r w:rsidRPr="00875F92">
              <w:rPr>
                <w:rFonts w:ascii="GHEA Grapalat" w:hAnsi="GHEA Grapalat"/>
                <w:sz w:val="16"/>
                <w:szCs w:val="16"/>
              </w:rPr>
              <w:t>Куриная грудка</w:t>
            </w:r>
          </w:p>
        </w:tc>
        <w:tc>
          <w:tcPr>
            <w:tcW w:w="960" w:type="dxa"/>
            <w:vAlign w:val="center"/>
          </w:tcPr>
          <w:p w14:paraId="5E139C90" w14:textId="04AED9A7" w:rsidR="004C5BDB" w:rsidRPr="00D071E5" w:rsidRDefault="004C5BDB" w:rsidP="004C5BDB">
            <w:pPr>
              <w:widowControl w:val="0"/>
              <w:jc w:val="center"/>
              <w:rPr>
                <w:rFonts w:ascii="GHEA Grapalat" w:hAnsi="GHEA Grapalat"/>
                <w:sz w:val="16"/>
                <w:szCs w:val="16"/>
              </w:rPr>
            </w:pPr>
          </w:p>
        </w:tc>
        <w:tc>
          <w:tcPr>
            <w:tcW w:w="979" w:type="dxa"/>
            <w:vAlign w:val="center"/>
          </w:tcPr>
          <w:p w14:paraId="316A1E59" w14:textId="3511BDE5" w:rsidR="004C5BDB" w:rsidRPr="00D071E5" w:rsidRDefault="004C5BDB" w:rsidP="004C5BDB">
            <w:pPr>
              <w:widowControl w:val="0"/>
              <w:jc w:val="center"/>
              <w:rPr>
                <w:rFonts w:ascii="GHEA Grapalat" w:hAnsi="GHEA Grapalat"/>
                <w:sz w:val="16"/>
                <w:szCs w:val="16"/>
              </w:rPr>
            </w:pPr>
          </w:p>
        </w:tc>
        <w:tc>
          <w:tcPr>
            <w:tcW w:w="692" w:type="dxa"/>
            <w:vAlign w:val="center"/>
          </w:tcPr>
          <w:p w14:paraId="4F1B1499" w14:textId="6001832A" w:rsidR="004C5BDB" w:rsidRPr="00D071E5" w:rsidRDefault="004C5BDB" w:rsidP="004C5BDB">
            <w:pPr>
              <w:widowControl w:val="0"/>
              <w:jc w:val="center"/>
              <w:rPr>
                <w:rFonts w:ascii="GHEA Grapalat" w:hAnsi="GHEA Grapalat"/>
                <w:sz w:val="16"/>
                <w:szCs w:val="16"/>
              </w:rPr>
            </w:pPr>
          </w:p>
        </w:tc>
        <w:tc>
          <w:tcPr>
            <w:tcW w:w="837" w:type="dxa"/>
            <w:vAlign w:val="center"/>
          </w:tcPr>
          <w:p w14:paraId="5CF20A5F" w14:textId="6DBBFDB9" w:rsidR="004C5BDB" w:rsidRPr="00D071E5" w:rsidRDefault="004C5BDB" w:rsidP="004C5BDB">
            <w:pPr>
              <w:widowControl w:val="0"/>
              <w:jc w:val="center"/>
              <w:rPr>
                <w:rFonts w:ascii="GHEA Grapalat" w:hAnsi="GHEA Grapalat"/>
                <w:sz w:val="16"/>
                <w:szCs w:val="16"/>
              </w:rPr>
            </w:pPr>
          </w:p>
        </w:tc>
        <w:tc>
          <w:tcPr>
            <w:tcW w:w="535" w:type="dxa"/>
            <w:vAlign w:val="center"/>
          </w:tcPr>
          <w:p w14:paraId="4C84C1B7" w14:textId="28A56FBA" w:rsidR="004C5BDB" w:rsidRPr="00D071E5" w:rsidRDefault="004C5BDB" w:rsidP="004C5BDB">
            <w:pPr>
              <w:widowControl w:val="0"/>
              <w:jc w:val="center"/>
              <w:rPr>
                <w:rFonts w:ascii="GHEA Grapalat" w:hAnsi="GHEA Grapalat"/>
                <w:sz w:val="16"/>
                <w:szCs w:val="16"/>
              </w:rPr>
            </w:pPr>
          </w:p>
        </w:tc>
        <w:tc>
          <w:tcPr>
            <w:tcW w:w="606" w:type="dxa"/>
            <w:vAlign w:val="center"/>
          </w:tcPr>
          <w:p w14:paraId="1C087634"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BAB71E0"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4B3C4EB4"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63A42F4C" w14:textId="4CABC763" w:rsidR="004C5BDB" w:rsidRPr="00D071E5" w:rsidRDefault="004C5BDB" w:rsidP="004C5BDB">
            <w:pPr>
              <w:widowControl w:val="0"/>
              <w:jc w:val="center"/>
              <w:rPr>
                <w:rFonts w:ascii="GHEA Grapalat" w:hAnsi="GHEA Grapalat"/>
                <w:sz w:val="16"/>
                <w:szCs w:val="16"/>
              </w:rPr>
            </w:pPr>
          </w:p>
        </w:tc>
        <w:tc>
          <w:tcPr>
            <w:tcW w:w="849" w:type="dxa"/>
            <w:vAlign w:val="center"/>
          </w:tcPr>
          <w:p w14:paraId="2CB763A2" w14:textId="390D420D" w:rsidR="004C5BDB" w:rsidRPr="00D071E5" w:rsidRDefault="004C5BDB" w:rsidP="004C5BDB">
            <w:pPr>
              <w:widowControl w:val="0"/>
              <w:jc w:val="center"/>
              <w:rPr>
                <w:rFonts w:ascii="GHEA Grapalat" w:hAnsi="GHEA Grapalat"/>
                <w:sz w:val="16"/>
                <w:szCs w:val="16"/>
              </w:rPr>
            </w:pPr>
          </w:p>
        </w:tc>
        <w:tc>
          <w:tcPr>
            <w:tcW w:w="962" w:type="dxa"/>
            <w:vAlign w:val="center"/>
          </w:tcPr>
          <w:p w14:paraId="1275FC58" w14:textId="257949B4" w:rsidR="004C5BDB" w:rsidRPr="00D071E5" w:rsidRDefault="004C5BDB" w:rsidP="004C5BDB">
            <w:pPr>
              <w:widowControl w:val="0"/>
              <w:jc w:val="center"/>
              <w:rPr>
                <w:rFonts w:ascii="GHEA Grapalat" w:hAnsi="GHEA Grapalat"/>
                <w:sz w:val="16"/>
                <w:szCs w:val="16"/>
              </w:rPr>
            </w:pPr>
          </w:p>
        </w:tc>
        <w:tc>
          <w:tcPr>
            <w:tcW w:w="851" w:type="dxa"/>
            <w:vAlign w:val="center"/>
          </w:tcPr>
          <w:p w14:paraId="535E822D" w14:textId="5EF2D8F0" w:rsidR="004C5BDB" w:rsidRPr="00443D81" w:rsidRDefault="004C5BDB" w:rsidP="004C5BDB">
            <w:pPr>
              <w:widowControl w:val="0"/>
              <w:jc w:val="center"/>
              <w:rPr>
                <w:rFonts w:ascii="GHEA Grapalat" w:hAnsi="GHEA Grapalat"/>
                <w:sz w:val="16"/>
                <w:szCs w:val="16"/>
              </w:rPr>
            </w:pPr>
          </w:p>
        </w:tc>
        <w:tc>
          <w:tcPr>
            <w:tcW w:w="789" w:type="dxa"/>
            <w:vAlign w:val="center"/>
          </w:tcPr>
          <w:p w14:paraId="6BB4D9C1" w14:textId="0DA3C615" w:rsidR="004C5BDB" w:rsidRPr="005B23C5" w:rsidRDefault="004C5BDB" w:rsidP="004C5BDB">
            <w:pPr>
              <w:widowControl w:val="0"/>
              <w:jc w:val="center"/>
              <w:rPr>
                <w:rFonts w:ascii="GHEA Grapalat" w:hAnsi="GHEA Grapalat"/>
                <w:sz w:val="16"/>
                <w:szCs w:val="16"/>
              </w:rPr>
            </w:pPr>
          </w:p>
        </w:tc>
      </w:tr>
      <w:tr w:rsidR="004C5BDB" w:rsidRPr="00D071E5" w14:paraId="7CF24730" w14:textId="77777777" w:rsidTr="00ED370A">
        <w:trPr>
          <w:trHeight w:val="404"/>
          <w:jc w:val="center"/>
        </w:trPr>
        <w:tc>
          <w:tcPr>
            <w:tcW w:w="1695" w:type="dxa"/>
            <w:vAlign w:val="center"/>
          </w:tcPr>
          <w:p w14:paraId="4D5669C1" w14:textId="0AF8A0E5"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043352CD"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15811100</w:t>
            </w:r>
          </w:p>
        </w:tc>
        <w:tc>
          <w:tcPr>
            <w:tcW w:w="1685" w:type="dxa"/>
            <w:vAlign w:val="center"/>
          </w:tcPr>
          <w:p w14:paraId="0A0A4C85" w14:textId="4984D714" w:rsidR="004C5BDB" w:rsidRPr="002B4556" w:rsidRDefault="004C5BDB" w:rsidP="004C5BDB">
            <w:pPr>
              <w:widowControl w:val="0"/>
              <w:jc w:val="center"/>
            </w:pPr>
            <w:r w:rsidRPr="00875F92">
              <w:rPr>
                <w:rFonts w:ascii="GHEA Grapalat" w:hAnsi="GHEA Grapalat"/>
                <w:sz w:val="16"/>
                <w:szCs w:val="16"/>
              </w:rPr>
              <w:t>Хлеб</w:t>
            </w:r>
          </w:p>
        </w:tc>
        <w:tc>
          <w:tcPr>
            <w:tcW w:w="960" w:type="dxa"/>
            <w:vAlign w:val="center"/>
          </w:tcPr>
          <w:p w14:paraId="48264655" w14:textId="4468889D" w:rsidR="004C5BDB" w:rsidRPr="00D071E5" w:rsidRDefault="004C5BDB" w:rsidP="004C5BDB">
            <w:pPr>
              <w:widowControl w:val="0"/>
              <w:jc w:val="center"/>
              <w:rPr>
                <w:rFonts w:ascii="GHEA Grapalat" w:hAnsi="GHEA Grapalat"/>
                <w:sz w:val="16"/>
                <w:szCs w:val="16"/>
              </w:rPr>
            </w:pPr>
          </w:p>
        </w:tc>
        <w:tc>
          <w:tcPr>
            <w:tcW w:w="979" w:type="dxa"/>
            <w:vAlign w:val="center"/>
          </w:tcPr>
          <w:p w14:paraId="7F6517AC" w14:textId="7251BA64" w:rsidR="004C5BDB" w:rsidRPr="00D071E5" w:rsidRDefault="004C5BDB" w:rsidP="004C5BDB">
            <w:pPr>
              <w:widowControl w:val="0"/>
              <w:jc w:val="center"/>
              <w:rPr>
                <w:rFonts w:ascii="GHEA Grapalat" w:hAnsi="GHEA Grapalat"/>
                <w:sz w:val="16"/>
                <w:szCs w:val="16"/>
              </w:rPr>
            </w:pPr>
          </w:p>
        </w:tc>
        <w:tc>
          <w:tcPr>
            <w:tcW w:w="692" w:type="dxa"/>
            <w:vAlign w:val="center"/>
          </w:tcPr>
          <w:p w14:paraId="644A17CB" w14:textId="007DB9E8" w:rsidR="004C5BDB" w:rsidRPr="00D071E5" w:rsidRDefault="004C5BDB" w:rsidP="004C5BDB">
            <w:pPr>
              <w:widowControl w:val="0"/>
              <w:jc w:val="center"/>
              <w:rPr>
                <w:rFonts w:ascii="GHEA Grapalat" w:hAnsi="GHEA Grapalat"/>
                <w:sz w:val="16"/>
                <w:szCs w:val="16"/>
              </w:rPr>
            </w:pPr>
          </w:p>
        </w:tc>
        <w:tc>
          <w:tcPr>
            <w:tcW w:w="837" w:type="dxa"/>
            <w:vAlign w:val="center"/>
          </w:tcPr>
          <w:p w14:paraId="097FBFC2" w14:textId="1D311EF7" w:rsidR="004C5BDB" w:rsidRPr="00D071E5" w:rsidRDefault="004C5BDB" w:rsidP="004C5BDB">
            <w:pPr>
              <w:widowControl w:val="0"/>
              <w:jc w:val="center"/>
              <w:rPr>
                <w:rFonts w:ascii="GHEA Grapalat" w:hAnsi="GHEA Grapalat"/>
                <w:sz w:val="16"/>
                <w:szCs w:val="16"/>
              </w:rPr>
            </w:pPr>
          </w:p>
        </w:tc>
        <w:tc>
          <w:tcPr>
            <w:tcW w:w="535" w:type="dxa"/>
            <w:vAlign w:val="center"/>
          </w:tcPr>
          <w:p w14:paraId="04EC365E" w14:textId="3E3BF4F5" w:rsidR="004C5BDB" w:rsidRPr="00D071E5" w:rsidRDefault="004C5BDB" w:rsidP="004C5BDB">
            <w:pPr>
              <w:widowControl w:val="0"/>
              <w:jc w:val="center"/>
              <w:rPr>
                <w:rFonts w:ascii="GHEA Grapalat" w:hAnsi="GHEA Grapalat"/>
                <w:sz w:val="16"/>
                <w:szCs w:val="16"/>
              </w:rPr>
            </w:pPr>
          </w:p>
        </w:tc>
        <w:tc>
          <w:tcPr>
            <w:tcW w:w="606" w:type="dxa"/>
            <w:vAlign w:val="center"/>
          </w:tcPr>
          <w:p w14:paraId="74EE7329"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7AC4E2E1"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E40BCA9"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4928107" w14:textId="2079684A" w:rsidR="004C5BDB" w:rsidRPr="00D071E5" w:rsidRDefault="004C5BDB" w:rsidP="004C5BDB">
            <w:pPr>
              <w:widowControl w:val="0"/>
              <w:jc w:val="center"/>
              <w:rPr>
                <w:rFonts w:ascii="GHEA Grapalat" w:hAnsi="GHEA Grapalat"/>
                <w:sz w:val="16"/>
                <w:szCs w:val="16"/>
              </w:rPr>
            </w:pPr>
          </w:p>
        </w:tc>
        <w:tc>
          <w:tcPr>
            <w:tcW w:w="849" w:type="dxa"/>
            <w:vAlign w:val="center"/>
          </w:tcPr>
          <w:p w14:paraId="436CB718" w14:textId="385E9B52" w:rsidR="004C5BDB" w:rsidRPr="00D071E5" w:rsidRDefault="004C5BDB" w:rsidP="004C5BDB">
            <w:pPr>
              <w:widowControl w:val="0"/>
              <w:jc w:val="center"/>
              <w:rPr>
                <w:rFonts w:ascii="GHEA Grapalat" w:hAnsi="GHEA Grapalat"/>
                <w:sz w:val="16"/>
                <w:szCs w:val="16"/>
              </w:rPr>
            </w:pPr>
          </w:p>
        </w:tc>
        <w:tc>
          <w:tcPr>
            <w:tcW w:w="962" w:type="dxa"/>
            <w:vAlign w:val="center"/>
          </w:tcPr>
          <w:p w14:paraId="3CB8ED7C" w14:textId="15A00EA5" w:rsidR="004C5BDB" w:rsidRPr="00D071E5" w:rsidRDefault="004C5BDB" w:rsidP="004C5BDB">
            <w:pPr>
              <w:widowControl w:val="0"/>
              <w:jc w:val="center"/>
              <w:rPr>
                <w:rFonts w:ascii="GHEA Grapalat" w:hAnsi="GHEA Grapalat"/>
                <w:sz w:val="16"/>
                <w:szCs w:val="16"/>
              </w:rPr>
            </w:pPr>
          </w:p>
        </w:tc>
        <w:tc>
          <w:tcPr>
            <w:tcW w:w="851" w:type="dxa"/>
            <w:vAlign w:val="center"/>
          </w:tcPr>
          <w:p w14:paraId="1D7B78C1" w14:textId="0CC250BD" w:rsidR="004C5BDB" w:rsidRPr="00443D81" w:rsidRDefault="004C5BDB" w:rsidP="004C5BDB">
            <w:pPr>
              <w:widowControl w:val="0"/>
              <w:jc w:val="center"/>
              <w:rPr>
                <w:rFonts w:ascii="GHEA Grapalat" w:hAnsi="GHEA Grapalat"/>
                <w:sz w:val="16"/>
                <w:szCs w:val="16"/>
              </w:rPr>
            </w:pPr>
          </w:p>
        </w:tc>
        <w:tc>
          <w:tcPr>
            <w:tcW w:w="789" w:type="dxa"/>
            <w:vAlign w:val="center"/>
          </w:tcPr>
          <w:p w14:paraId="24D43B43" w14:textId="750CF28F" w:rsidR="004C5BDB" w:rsidRPr="005B23C5" w:rsidRDefault="004C5BDB" w:rsidP="004C5BDB">
            <w:pPr>
              <w:widowControl w:val="0"/>
              <w:jc w:val="center"/>
              <w:rPr>
                <w:rFonts w:ascii="GHEA Grapalat" w:hAnsi="GHEA Grapalat"/>
                <w:sz w:val="16"/>
                <w:szCs w:val="16"/>
              </w:rPr>
            </w:pPr>
          </w:p>
        </w:tc>
      </w:tr>
      <w:tr w:rsidR="004C5BDB" w:rsidRPr="00D071E5" w14:paraId="73D385A7" w14:textId="77777777" w:rsidTr="00ED370A">
        <w:trPr>
          <w:trHeight w:val="404"/>
          <w:jc w:val="center"/>
        </w:trPr>
        <w:tc>
          <w:tcPr>
            <w:tcW w:w="1695" w:type="dxa"/>
            <w:vAlign w:val="center"/>
          </w:tcPr>
          <w:p w14:paraId="3230C35D" w14:textId="7F411D8C"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48558C78"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15616000</w:t>
            </w:r>
          </w:p>
        </w:tc>
        <w:tc>
          <w:tcPr>
            <w:tcW w:w="1685" w:type="dxa"/>
            <w:vAlign w:val="center"/>
          </w:tcPr>
          <w:p w14:paraId="5185FC5A" w14:textId="083BF29C" w:rsidR="004C5BDB" w:rsidRPr="002B4556" w:rsidRDefault="004C5BDB" w:rsidP="004C5BDB">
            <w:pPr>
              <w:widowControl w:val="0"/>
              <w:jc w:val="center"/>
            </w:pPr>
            <w:r w:rsidRPr="00875F92">
              <w:rPr>
                <w:rFonts w:ascii="GHEA Grapalat" w:hAnsi="GHEA Grapalat"/>
                <w:sz w:val="16"/>
                <w:szCs w:val="16"/>
              </w:rPr>
              <w:t>Гречиха</w:t>
            </w:r>
          </w:p>
        </w:tc>
        <w:tc>
          <w:tcPr>
            <w:tcW w:w="960" w:type="dxa"/>
            <w:vAlign w:val="center"/>
          </w:tcPr>
          <w:p w14:paraId="1C2ED87F" w14:textId="4C9C66EB" w:rsidR="004C5BDB" w:rsidRPr="00D071E5" w:rsidRDefault="004C5BDB" w:rsidP="004C5BDB">
            <w:pPr>
              <w:widowControl w:val="0"/>
              <w:jc w:val="center"/>
              <w:rPr>
                <w:rFonts w:ascii="GHEA Grapalat" w:hAnsi="GHEA Grapalat"/>
                <w:sz w:val="16"/>
                <w:szCs w:val="16"/>
              </w:rPr>
            </w:pPr>
          </w:p>
        </w:tc>
        <w:tc>
          <w:tcPr>
            <w:tcW w:w="979" w:type="dxa"/>
            <w:vAlign w:val="center"/>
          </w:tcPr>
          <w:p w14:paraId="4C3444C5" w14:textId="0876B222" w:rsidR="004C5BDB" w:rsidRPr="00D071E5" w:rsidRDefault="004C5BDB" w:rsidP="004C5BDB">
            <w:pPr>
              <w:widowControl w:val="0"/>
              <w:jc w:val="center"/>
              <w:rPr>
                <w:rFonts w:ascii="GHEA Grapalat" w:hAnsi="GHEA Grapalat"/>
                <w:sz w:val="16"/>
                <w:szCs w:val="16"/>
              </w:rPr>
            </w:pPr>
          </w:p>
        </w:tc>
        <w:tc>
          <w:tcPr>
            <w:tcW w:w="692" w:type="dxa"/>
            <w:vAlign w:val="center"/>
          </w:tcPr>
          <w:p w14:paraId="0C3F2218" w14:textId="504F2CCE" w:rsidR="004C5BDB" w:rsidRPr="00D071E5" w:rsidRDefault="004C5BDB" w:rsidP="004C5BDB">
            <w:pPr>
              <w:widowControl w:val="0"/>
              <w:jc w:val="center"/>
              <w:rPr>
                <w:rFonts w:ascii="GHEA Grapalat" w:hAnsi="GHEA Grapalat"/>
                <w:sz w:val="16"/>
                <w:szCs w:val="16"/>
              </w:rPr>
            </w:pPr>
          </w:p>
        </w:tc>
        <w:tc>
          <w:tcPr>
            <w:tcW w:w="837" w:type="dxa"/>
            <w:vAlign w:val="center"/>
          </w:tcPr>
          <w:p w14:paraId="6D0BB51A" w14:textId="07793767" w:rsidR="004C5BDB" w:rsidRPr="00D071E5" w:rsidRDefault="004C5BDB" w:rsidP="004C5BDB">
            <w:pPr>
              <w:widowControl w:val="0"/>
              <w:jc w:val="center"/>
              <w:rPr>
                <w:rFonts w:ascii="GHEA Grapalat" w:hAnsi="GHEA Grapalat"/>
                <w:sz w:val="16"/>
                <w:szCs w:val="16"/>
              </w:rPr>
            </w:pPr>
          </w:p>
        </w:tc>
        <w:tc>
          <w:tcPr>
            <w:tcW w:w="535" w:type="dxa"/>
            <w:vAlign w:val="center"/>
          </w:tcPr>
          <w:p w14:paraId="752FA419" w14:textId="369EDC61" w:rsidR="004C5BDB" w:rsidRPr="00D071E5" w:rsidRDefault="004C5BDB" w:rsidP="004C5BDB">
            <w:pPr>
              <w:widowControl w:val="0"/>
              <w:jc w:val="center"/>
              <w:rPr>
                <w:rFonts w:ascii="GHEA Grapalat" w:hAnsi="GHEA Grapalat"/>
                <w:sz w:val="16"/>
                <w:szCs w:val="16"/>
              </w:rPr>
            </w:pPr>
          </w:p>
        </w:tc>
        <w:tc>
          <w:tcPr>
            <w:tcW w:w="606" w:type="dxa"/>
            <w:vAlign w:val="center"/>
          </w:tcPr>
          <w:p w14:paraId="3FB74473"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74C9C2DF"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B45CFB5"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03E45C5" w14:textId="4F8DA8DB" w:rsidR="004C5BDB" w:rsidRPr="00D071E5" w:rsidRDefault="004C5BDB" w:rsidP="004C5BDB">
            <w:pPr>
              <w:widowControl w:val="0"/>
              <w:jc w:val="center"/>
              <w:rPr>
                <w:rFonts w:ascii="GHEA Grapalat" w:hAnsi="GHEA Grapalat"/>
                <w:sz w:val="16"/>
                <w:szCs w:val="16"/>
              </w:rPr>
            </w:pPr>
          </w:p>
        </w:tc>
        <w:tc>
          <w:tcPr>
            <w:tcW w:w="849" w:type="dxa"/>
            <w:vAlign w:val="center"/>
          </w:tcPr>
          <w:p w14:paraId="30076983" w14:textId="2A887217" w:rsidR="004C5BDB" w:rsidRPr="00D071E5" w:rsidRDefault="004C5BDB" w:rsidP="004C5BDB">
            <w:pPr>
              <w:widowControl w:val="0"/>
              <w:jc w:val="center"/>
              <w:rPr>
                <w:rFonts w:ascii="GHEA Grapalat" w:hAnsi="GHEA Grapalat"/>
                <w:sz w:val="16"/>
                <w:szCs w:val="16"/>
              </w:rPr>
            </w:pPr>
          </w:p>
        </w:tc>
        <w:tc>
          <w:tcPr>
            <w:tcW w:w="962" w:type="dxa"/>
            <w:vAlign w:val="center"/>
          </w:tcPr>
          <w:p w14:paraId="2767A35A" w14:textId="19AA04D7" w:rsidR="004C5BDB" w:rsidRPr="00D071E5" w:rsidRDefault="004C5BDB" w:rsidP="004C5BDB">
            <w:pPr>
              <w:widowControl w:val="0"/>
              <w:jc w:val="center"/>
              <w:rPr>
                <w:rFonts w:ascii="GHEA Grapalat" w:hAnsi="GHEA Grapalat"/>
                <w:sz w:val="16"/>
                <w:szCs w:val="16"/>
              </w:rPr>
            </w:pPr>
          </w:p>
        </w:tc>
        <w:tc>
          <w:tcPr>
            <w:tcW w:w="851" w:type="dxa"/>
            <w:vAlign w:val="center"/>
          </w:tcPr>
          <w:p w14:paraId="4DF28897" w14:textId="37FA5560" w:rsidR="004C5BDB" w:rsidRPr="00443D81" w:rsidRDefault="004C5BDB" w:rsidP="004C5BDB">
            <w:pPr>
              <w:widowControl w:val="0"/>
              <w:jc w:val="center"/>
              <w:rPr>
                <w:rFonts w:ascii="GHEA Grapalat" w:hAnsi="GHEA Grapalat"/>
                <w:sz w:val="16"/>
                <w:szCs w:val="16"/>
              </w:rPr>
            </w:pPr>
          </w:p>
        </w:tc>
        <w:tc>
          <w:tcPr>
            <w:tcW w:w="789" w:type="dxa"/>
            <w:vAlign w:val="center"/>
          </w:tcPr>
          <w:p w14:paraId="6C6EDAF9" w14:textId="6CA2AE01" w:rsidR="004C5BDB" w:rsidRPr="005B23C5" w:rsidRDefault="004C5BDB" w:rsidP="004C5BDB">
            <w:pPr>
              <w:widowControl w:val="0"/>
              <w:jc w:val="center"/>
              <w:rPr>
                <w:rFonts w:ascii="GHEA Grapalat" w:hAnsi="GHEA Grapalat"/>
                <w:sz w:val="16"/>
                <w:szCs w:val="16"/>
              </w:rPr>
            </w:pPr>
          </w:p>
        </w:tc>
      </w:tr>
      <w:tr w:rsidR="004C5BDB" w:rsidRPr="00D071E5" w14:paraId="30E24CCC" w14:textId="77777777" w:rsidTr="00ED370A">
        <w:trPr>
          <w:trHeight w:val="404"/>
          <w:jc w:val="center"/>
        </w:trPr>
        <w:tc>
          <w:tcPr>
            <w:tcW w:w="1695" w:type="dxa"/>
            <w:vAlign w:val="center"/>
          </w:tcPr>
          <w:p w14:paraId="0654E330" w14:textId="00177215"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6FC38903"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3142510</w:t>
            </w:r>
          </w:p>
        </w:tc>
        <w:tc>
          <w:tcPr>
            <w:tcW w:w="1685" w:type="dxa"/>
            <w:vAlign w:val="center"/>
          </w:tcPr>
          <w:p w14:paraId="65FAB7A0" w14:textId="7ED70410" w:rsidR="004C5BDB" w:rsidRPr="002B4556" w:rsidRDefault="004C5BDB" w:rsidP="004C5BDB">
            <w:pPr>
              <w:widowControl w:val="0"/>
              <w:jc w:val="center"/>
            </w:pPr>
            <w:r w:rsidRPr="00875F92">
              <w:rPr>
                <w:rFonts w:ascii="GHEA Grapalat" w:hAnsi="GHEA Grapalat"/>
                <w:sz w:val="16"/>
                <w:szCs w:val="16"/>
              </w:rPr>
              <w:t>Яйцо</w:t>
            </w:r>
          </w:p>
        </w:tc>
        <w:tc>
          <w:tcPr>
            <w:tcW w:w="960" w:type="dxa"/>
            <w:vAlign w:val="center"/>
          </w:tcPr>
          <w:p w14:paraId="5E6372A1" w14:textId="40D96B49" w:rsidR="004C5BDB" w:rsidRPr="00D071E5" w:rsidRDefault="004C5BDB" w:rsidP="004C5BDB">
            <w:pPr>
              <w:widowControl w:val="0"/>
              <w:jc w:val="center"/>
              <w:rPr>
                <w:rFonts w:ascii="GHEA Grapalat" w:hAnsi="GHEA Grapalat"/>
                <w:sz w:val="16"/>
                <w:szCs w:val="16"/>
              </w:rPr>
            </w:pPr>
          </w:p>
        </w:tc>
        <w:tc>
          <w:tcPr>
            <w:tcW w:w="979" w:type="dxa"/>
            <w:vAlign w:val="center"/>
          </w:tcPr>
          <w:p w14:paraId="2831794F" w14:textId="5356B7E3" w:rsidR="004C5BDB" w:rsidRPr="00D071E5" w:rsidRDefault="004C5BDB" w:rsidP="004C5BDB">
            <w:pPr>
              <w:widowControl w:val="0"/>
              <w:jc w:val="center"/>
              <w:rPr>
                <w:rFonts w:ascii="GHEA Grapalat" w:hAnsi="GHEA Grapalat"/>
                <w:sz w:val="16"/>
                <w:szCs w:val="16"/>
              </w:rPr>
            </w:pPr>
          </w:p>
        </w:tc>
        <w:tc>
          <w:tcPr>
            <w:tcW w:w="692" w:type="dxa"/>
            <w:vAlign w:val="center"/>
          </w:tcPr>
          <w:p w14:paraId="0D0797FB" w14:textId="7CF16258" w:rsidR="004C5BDB" w:rsidRPr="00D071E5" w:rsidRDefault="004C5BDB" w:rsidP="004C5BDB">
            <w:pPr>
              <w:widowControl w:val="0"/>
              <w:jc w:val="center"/>
              <w:rPr>
                <w:rFonts w:ascii="GHEA Grapalat" w:hAnsi="GHEA Grapalat"/>
                <w:sz w:val="16"/>
                <w:szCs w:val="16"/>
              </w:rPr>
            </w:pPr>
          </w:p>
        </w:tc>
        <w:tc>
          <w:tcPr>
            <w:tcW w:w="837" w:type="dxa"/>
            <w:vAlign w:val="center"/>
          </w:tcPr>
          <w:p w14:paraId="775E2836" w14:textId="0EB2D065" w:rsidR="004C5BDB" w:rsidRPr="00D071E5" w:rsidRDefault="004C5BDB" w:rsidP="004C5BDB">
            <w:pPr>
              <w:widowControl w:val="0"/>
              <w:jc w:val="center"/>
              <w:rPr>
                <w:rFonts w:ascii="GHEA Grapalat" w:hAnsi="GHEA Grapalat"/>
                <w:sz w:val="16"/>
                <w:szCs w:val="16"/>
              </w:rPr>
            </w:pPr>
          </w:p>
        </w:tc>
        <w:tc>
          <w:tcPr>
            <w:tcW w:w="535" w:type="dxa"/>
            <w:vAlign w:val="center"/>
          </w:tcPr>
          <w:p w14:paraId="72398A03" w14:textId="541A4416" w:rsidR="004C5BDB" w:rsidRPr="00D071E5" w:rsidRDefault="004C5BDB" w:rsidP="004C5BDB">
            <w:pPr>
              <w:widowControl w:val="0"/>
              <w:jc w:val="center"/>
              <w:rPr>
                <w:rFonts w:ascii="GHEA Grapalat" w:hAnsi="GHEA Grapalat"/>
                <w:sz w:val="16"/>
                <w:szCs w:val="16"/>
              </w:rPr>
            </w:pPr>
          </w:p>
        </w:tc>
        <w:tc>
          <w:tcPr>
            <w:tcW w:w="606" w:type="dxa"/>
            <w:vAlign w:val="center"/>
          </w:tcPr>
          <w:p w14:paraId="24709299"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DB4B4A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8831F9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095EE0A9" w14:textId="463BD3F2" w:rsidR="004C5BDB" w:rsidRPr="00D071E5" w:rsidRDefault="004C5BDB" w:rsidP="004C5BDB">
            <w:pPr>
              <w:widowControl w:val="0"/>
              <w:jc w:val="center"/>
              <w:rPr>
                <w:rFonts w:ascii="GHEA Grapalat" w:hAnsi="GHEA Grapalat"/>
                <w:sz w:val="16"/>
                <w:szCs w:val="16"/>
              </w:rPr>
            </w:pPr>
          </w:p>
        </w:tc>
        <w:tc>
          <w:tcPr>
            <w:tcW w:w="849" w:type="dxa"/>
            <w:vAlign w:val="center"/>
          </w:tcPr>
          <w:p w14:paraId="17DD64DA" w14:textId="0ABE6BD7" w:rsidR="004C5BDB" w:rsidRPr="00D071E5" w:rsidRDefault="004C5BDB" w:rsidP="004C5BDB">
            <w:pPr>
              <w:widowControl w:val="0"/>
              <w:jc w:val="center"/>
              <w:rPr>
                <w:rFonts w:ascii="GHEA Grapalat" w:hAnsi="GHEA Grapalat"/>
                <w:sz w:val="16"/>
                <w:szCs w:val="16"/>
              </w:rPr>
            </w:pPr>
          </w:p>
        </w:tc>
        <w:tc>
          <w:tcPr>
            <w:tcW w:w="962" w:type="dxa"/>
            <w:vAlign w:val="center"/>
          </w:tcPr>
          <w:p w14:paraId="2372AE2D" w14:textId="526F167C" w:rsidR="004C5BDB" w:rsidRPr="00D071E5" w:rsidRDefault="004C5BDB" w:rsidP="004C5BDB">
            <w:pPr>
              <w:widowControl w:val="0"/>
              <w:jc w:val="center"/>
              <w:rPr>
                <w:rFonts w:ascii="GHEA Grapalat" w:hAnsi="GHEA Grapalat"/>
                <w:sz w:val="16"/>
                <w:szCs w:val="16"/>
              </w:rPr>
            </w:pPr>
          </w:p>
        </w:tc>
        <w:tc>
          <w:tcPr>
            <w:tcW w:w="851" w:type="dxa"/>
            <w:vAlign w:val="center"/>
          </w:tcPr>
          <w:p w14:paraId="0190C9EB" w14:textId="27F3E398" w:rsidR="004C5BDB" w:rsidRPr="00443D81" w:rsidRDefault="004C5BDB" w:rsidP="004C5BDB">
            <w:pPr>
              <w:widowControl w:val="0"/>
              <w:jc w:val="center"/>
              <w:rPr>
                <w:rFonts w:ascii="GHEA Grapalat" w:hAnsi="GHEA Grapalat"/>
                <w:sz w:val="16"/>
                <w:szCs w:val="16"/>
              </w:rPr>
            </w:pPr>
          </w:p>
        </w:tc>
        <w:tc>
          <w:tcPr>
            <w:tcW w:w="789" w:type="dxa"/>
            <w:vAlign w:val="center"/>
          </w:tcPr>
          <w:p w14:paraId="2A9F007C" w14:textId="0893C4DC" w:rsidR="004C5BDB" w:rsidRPr="005B23C5" w:rsidRDefault="004C5BDB" w:rsidP="004C5BDB">
            <w:pPr>
              <w:widowControl w:val="0"/>
              <w:jc w:val="center"/>
              <w:rPr>
                <w:rFonts w:ascii="GHEA Grapalat" w:hAnsi="GHEA Grapalat"/>
                <w:sz w:val="16"/>
                <w:szCs w:val="16"/>
              </w:rPr>
            </w:pPr>
          </w:p>
        </w:tc>
      </w:tr>
      <w:tr w:rsidR="004C5BDB" w:rsidRPr="00D071E5" w14:paraId="45031057" w14:textId="77777777" w:rsidTr="00ED370A">
        <w:trPr>
          <w:trHeight w:val="404"/>
          <w:jc w:val="center"/>
        </w:trPr>
        <w:tc>
          <w:tcPr>
            <w:tcW w:w="1695" w:type="dxa"/>
            <w:vAlign w:val="center"/>
          </w:tcPr>
          <w:p w14:paraId="1E83C1E7" w14:textId="1E804A9A"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3FB2FE4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15851100</w:t>
            </w:r>
          </w:p>
        </w:tc>
        <w:tc>
          <w:tcPr>
            <w:tcW w:w="1685" w:type="dxa"/>
            <w:vAlign w:val="center"/>
          </w:tcPr>
          <w:p w14:paraId="3C7B3C44" w14:textId="19C3DF43" w:rsidR="004C5BDB" w:rsidRPr="002B4556" w:rsidRDefault="004C5BDB" w:rsidP="004C5BDB">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0DE29623" w:rsidR="004C5BDB" w:rsidRPr="00D071E5" w:rsidRDefault="004C5BDB" w:rsidP="004C5BDB">
            <w:pPr>
              <w:widowControl w:val="0"/>
              <w:jc w:val="center"/>
              <w:rPr>
                <w:rFonts w:ascii="GHEA Grapalat" w:hAnsi="GHEA Grapalat"/>
                <w:sz w:val="16"/>
                <w:szCs w:val="16"/>
              </w:rPr>
            </w:pPr>
          </w:p>
        </w:tc>
        <w:tc>
          <w:tcPr>
            <w:tcW w:w="979" w:type="dxa"/>
            <w:vAlign w:val="center"/>
          </w:tcPr>
          <w:p w14:paraId="1BA571AD" w14:textId="53520DA7" w:rsidR="004C5BDB" w:rsidRPr="00D071E5" w:rsidRDefault="004C5BDB" w:rsidP="004C5BDB">
            <w:pPr>
              <w:widowControl w:val="0"/>
              <w:jc w:val="center"/>
              <w:rPr>
                <w:rFonts w:ascii="GHEA Grapalat" w:hAnsi="GHEA Grapalat"/>
                <w:sz w:val="16"/>
                <w:szCs w:val="16"/>
              </w:rPr>
            </w:pPr>
          </w:p>
        </w:tc>
        <w:tc>
          <w:tcPr>
            <w:tcW w:w="692" w:type="dxa"/>
            <w:vAlign w:val="center"/>
          </w:tcPr>
          <w:p w14:paraId="3506C560" w14:textId="5C4161CE" w:rsidR="004C5BDB" w:rsidRPr="00D071E5" w:rsidRDefault="004C5BDB" w:rsidP="004C5BDB">
            <w:pPr>
              <w:widowControl w:val="0"/>
              <w:jc w:val="center"/>
              <w:rPr>
                <w:rFonts w:ascii="GHEA Grapalat" w:hAnsi="GHEA Grapalat"/>
                <w:sz w:val="16"/>
                <w:szCs w:val="16"/>
              </w:rPr>
            </w:pPr>
          </w:p>
        </w:tc>
        <w:tc>
          <w:tcPr>
            <w:tcW w:w="837" w:type="dxa"/>
            <w:vAlign w:val="center"/>
          </w:tcPr>
          <w:p w14:paraId="5FCED14F" w14:textId="43061ADD" w:rsidR="004C5BDB" w:rsidRPr="00D071E5" w:rsidRDefault="004C5BDB" w:rsidP="004C5BDB">
            <w:pPr>
              <w:widowControl w:val="0"/>
              <w:jc w:val="center"/>
              <w:rPr>
                <w:rFonts w:ascii="GHEA Grapalat" w:hAnsi="GHEA Grapalat"/>
                <w:sz w:val="16"/>
                <w:szCs w:val="16"/>
              </w:rPr>
            </w:pPr>
          </w:p>
        </w:tc>
        <w:tc>
          <w:tcPr>
            <w:tcW w:w="535" w:type="dxa"/>
            <w:vAlign w:val="center"/>
          </w:tcPr>
          <w:p w14:paraId="1C40B0F2" w14:textId="409F86E0" w:rsidR="004C5BDB" w:rsidRPr="00D071E5" w:rsidRDefault="004C5BDB" w:rsidP="004C5BDB">
            <w:pPr>
              <w:widowControl w:val="0"/>
              <w:jc w:val="center"/>
              <w:rPr>
                <w:rFonts w:ascii="GHEA Grapalat" w:hAnsi="GHEA Grapalat"/>
                <w:sz w:val="16"/>
                <w:szCs w:val="16"/>
              </w:rPr>
            </w:pPr>
          </w:p>
        </w:tc>
        <w:tc>
          <w:tcPr>
            <w:tcW w:w="606" w:type="dxa"/>
            <w:vAlign w:val="center"/>
          </w:tcPr>
          <w:p w14:paraId="78D1074E"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61241E9"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57743D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B7156EE" w14:textId="2DD7F58E" w:rsidR="004C5BDB" w:rsidRPr="00D071E5" w:rsidRDefault="004C5BDB" w:rsidP="004C5BDB">
            <w:pPr>
              <w:widowControl w:val="0"/>
              <w:jc w:val="center"/>
              <w:rPr>
                <w:rFonts w:ascii="GHEA Grapalat" w:hAnsi="GHEA Grapalat"/>
                <w:sz w:val="16"/>
                <w:szCs w:val="16"/>
              </w:rPr>
            </w:pPr>
          </w:p>
        </w:tc>
        <w:tc>
          <w:tcPr>
            <w:tcW w:w="849" w:type="dxa"/>
            <w:vAlign w:val="center"/>
          </w:tcPr>
          <w:p w14:paraId="5620D688" w14:textId="574FDCD7" w:rsidR="004C5BDB" w:rsidRPr="00D071E5" w:rsidRDefault="004C5BDB" w:rsidP="004C5BDB">
            <w:pPr>
              <w:widowControl w:val="0"/>
              <w:jc w:val="center"/>
              <w:rPr>
                <w:rFonts w:ascii="GHEA Grapalat" w:hAnsi="GHEA Grapalat"/>
                <w:sz w:val="16"/>
                <w:szCs w:val="16"/>
              </w:rPr>
            </w:pPr>
          </w:p>
        </w:tc>
        <w:tc>
          <w:tcPr>
            <w:tcW w:w="962" w:type="dxa"/>
            <w:vAlign w:val="center"/>
          </w:tcPr>
          <w:p w14:paraId="44D2F2BA" w14:textId="7CAEC1DB" w:rsidR="004C5BDB" w:rsidRPr="00D071E5" w:rsidRDefault="004C5BDB" w:rsidP="004C5BDB">
            <w:pPr>
              <w:widowControl w:val="0"/>
              <w:jc w:val="center"/>
              <w:rPr>
                <w:rFonts w:ascii="GHEA Grapalat" w:hAnsi="GHEA Grapalat"/>
                <w:sz w:val="16"/>
                <w:szCs w:val="16"/>
              </w:rPr>
            </w:pPr>
          </w:p>
        </w:tc>
        <w:tc>
          <w:tcPr>
            <w:tcW w:w="851" w:type="dxa"/>
            <w:vAlign w:val="center"/>
          </w:tcPr>
          <w:p w14:paraId="6BB6A2CF" w14:textId="05E35133" w:rsidR="004C5BDB" w:rsidRPr="00443D81" w:rsidRDefault="004C5BDB" w:rsidP="004C5BDB">
            <w:pPr>
              <w:widowControl w:val="0"/>
              <w:jc w:val="center"/>
              <w:rPr>
                <w:rFonts w:ascii="GHEA Grapalat" w:hAnsi="GHEA Grapalat"/>
                <w:sz w:val="16"/>
                <w:szCs w:val="16"/>
              </w:rPr>
            </w:pPr>
          </w:p>
        </w:tc>
        <w:tc>
          <w:tcPr>
            <w:tcW w:w="789" w:type="dxa"/>
            <w:vAlign w:val="center"/>
          </w:tcPr>
          <w:p w14:paraId="5890C5DA" w14:textId="003ED7A4" w:rsidR="004C5BDB" w:rsidRPr="005B23C5" w:rsidRDefault="004C5BDB" w:rsidP="004C5BDB">
            <w:pPr>
              <w:widowControl w:val="0"/>
              <w:jc w:val="center"/>
              <w:rPr>
                <w:rFonts w:ascii="GHEA Grapalat" w:hAnsi="GHEA Grapalat"/>
                <w:sz w:val="16"/>
                <w:szCs w:val="16"/>
              </w:rPr>
            </w:pPr>
          </w:p>
        </w:tc>
      </w:tr>
      <w:tr w:rsidR="004C5BDB" w:rsidRPr="00D071E5" w14:paraId="73FCD33C" w14:textId="77777777" w:rsidTr="00ED370A">
        <w:trPr>
          <w:trHeight w:val="404"/>
          <w:jc w:val="center"/>
        </w:trPr>
        <w:tc>
          <w:tcPr>
            <w:tcW w:w="1695" w:type="dxa"/>
            <w:vAlign w:val="center"/>
          </w:tcPr>
          <w:p w14:paraId="3EDB5088" w14:textId="3ABAA78D"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11B3F27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15331154</w:t>
            </w:r>
          </w:p>
        </w:tc>
        <w:tc>
          <w:tcPr>
            <w:tcW w:w="1685" w:type="dxa"/>
            <w:vAlign w:val="center"/>
          </w:tcPr>
          <w:p w14:paraId="5AA7F07C" w14:textId="0A58D427" w:rsidR="004C5BDB" w:rsidRPr="002B4556" w:rsidRDefault="004C5BDB" w:rsidP="004C5BDB">
            <w:pPr>
              <w:widowControl w:val="0"/>
              <w:jc w:val="center"/>
            </w:pPr>
            <w:r w:rsidRPr="00875F92">
              <w:rPr>
                <w:rFonts w:ascii="GHEA Grapalat" w:hAnsi="GHEA Grapalat"/>
                <w:sz w:val="16"/>
                <w:szCs w:val="16"/>
              </w:rPr>
              <w:t>Горох</w:t>
            </w:r>
          </w:p>
        </w:tc>
        <w:tc>
          <w:tcPr>
            <w:tcW w:w="960" w:type="dxa"/>
            <w:vAlign w:val="center"/>
          </w:tcPr>
          <w:p w14:paraId="77C1BE0E" w14:textId="5991DEFD" w:rsidR="004C5BDB" w:rsidRPr="00D071E5" w:rsidRDefault="004C5BDB" w:rsidP="004C5BDB">
            <w:pPr>
              <w:widowControl w:val="0"/>
              <w:jc w:val="center"/>
              <w:rPr>
                <w:rFonts w:ascii="GHEA Grapalat" w:hAnsi="GHEA Grapalat"/>
                <w:sz w:val="16"/>
                <w:szCs w:val="16"/>
              </w:rPr>
            </w:pPr>
          </w:p>
        </w:tc>
        <w:tc>
          <w:tcPr>
            <w:tcW w:w="979" w:type="dxa"/>
            <w:vAlign w:val="center"/>
          </w:tcPr>
          <w:p w14:paraId="5EA50656" w14:textId="3F41C791" w:rsidR="004C5BDB" w:rsidRPr="00D071E5" w:rsidRDefault="004C5BDB" w:rsidP="004C5BDB">
            <w:pPr>
              <w:widowControl w:val="0"/>
              <w:jc w:val="center"/>
              <w:rPr>
                <w:rFonts w:ascii="GHEA Grapalat" w:hAnsi="GHEA Grapalat"/>
                <w:sz w:val="16"/>
                <w:szCs w:val="16"/>
              </w:rPr>
            </w:pPr>
          </w:p>
        </w:tc>
        <w:tc>
          <w:tcPr>
            <w:tcW w:w="692" w:type="dxa"/>
            <w:vAlign w:val="center"/>
          </w:tcPr>
          <w:p w14:paraId="7BF0F6C4" w14:textId="1911143B" w:rsidR="004C5BDB" w:rsidRPr="00D071E5" w:rsidRDefault="004C5BDB" w:rsidP="004C5BDB">
            <w:pPr>
              <w:widowControl w:val="0"/>
              <w:jc w:val="center"/>
              <w:rPr>
                <w:rFonts w:ascii="GHEA Grapalat" w:hAnsi="GHEA Grapalat"/>
                <w:sz w:val="16"/>
                <w:szCs w:val="16"/>
              </w:rPr>
            </w:pPr>
          </w:p>
        </w:tc>
        <w:tc>
          <w:tcPr>
            <w:tcW w:w="837" w:type="dxa"/>
            <w:vAlign w:val="center"/>
          </w:tcPr>
          <w:p w14:paraId="6637C220" w14:textId="2D43B204" w:rsidR="004C5BDB" w:rsidRPr="00D071E5" w:rsidRDefault="004C5BDB" w:rsidP="004C5BDB">
            <w:pPr>
              <w:widowControl w:val="0"/>
              <w:jc w:val="center"/>
              <w:rPr>
                <w:rFonts w:ascii="GHEA Grapalat" w:hAnsi="GHEA Grapalat"/>
                <w:sz w:val="16"/>
                <w:szCs w:val="16"/>
              </w:rPr>
            </w:pPr>
          </w:p>
        </w:tc>
        <w:tc>
          <w:tcPr>
            <w:tcW w:w="535" w:type="dxa"/>
            <w:vAlign w:val="center"/>
          </w:tcPr>
          <w:p w14:paraId="041F2876" w14:textId="37B170DD" w:rsidR="004C5BDB" w:rsidRPr="00D071E5" w:rsidRDefault="004C5BDB" w:rsidP="004C5BDB">
            <w:pPr>
              <w:widowControl w:val="0"/>
              <w:jc w:val="center"/>
              <w:rPr>
                <w:rFonts w:ascii="GHEA Grapalat" w:hAnsi="GHEA Grapalat"/>
                <w:sz w:val="16"/>
                <w:szCs w:val="16"/>
              </w:rPr>
            </w:pPr>
          </w:p>
        </w:tc>
        <w:tc>
          <w:tcPr>
            <w:tcW w:w="606" w:type="dxa"/>
            <w:vAlign w:val="center"/>
          </w:tcPr>
          <w:p w14:paraId="3A5FDA6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A49BF31"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4A386942"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12AD421" w14:textId="4C8E8086" w:rsidR="004C5BDB" w:rsidRPr="00D071E5" w:rsidRDefault="004C5BDB" w:rsidP="004C5BDB">
            <w:pPr>
              <w:widowControl w:val="0"/>
              <w:jc w:val="center"/>
              <w:rPr>
                <w:rFonts w:ascii="GHEA Grapalat" w:hAnsi="GHEA Grapalat"/>
                <w:sz w:val="16"/>
                <w:szCs w:val="16"/>
              </w:rPr>
            </w:pPr>
          </w:p>
        </w:tc>
        <w:tc>
          <w:tcPr>
            <w:tcW w:w="849" w:type="dxa"/>
            <w:vAlign w:val="center"/>
          </w:tcPr>
          <w:p w14:paraId="1318D6F3" w14:textId="75B8C5F0" w:rsidR="004C5BDB" w:rsidRPr="00D071E5" w:rsidRDefault="004C5BDB" w:rsidP="004C5BDB">
            <w:pPr>
              <w:widowControl w:val="0"/>
              <w:jc w:val="center"/>
              <w:rPr>
                <w:rFonts w:ascii="GHEA Grapalat" w:hAnsi="GHEA Grapalat"/>
                <w:sz w:val="16"/>
                <w:szCs w:val="16"/>
              </w:rPr>
            </w:pPr>
          </w:p>
        </w:tc>
        <w:tc>
          <w:tcPr>
            <w:tcW w:w="962" w:type="dxa"/>
            <w:vAlign w:val="center"/>
          </w:tcPr>
          <w:p w14:paraId="3AFADD8D" w14:textId="2EDD2A9E" w:rsidR="004C5BDB" w:rsidRPr="00D071E5" w:rsidRDefault="004C5BDB" w:rsidP="004C5BDB">
            <w:pPr>
              <w:widowControl w:val="0"/>
              <w:jc w:val="center"/>
              <w:rPr>
                <w:rFonts w:ascii="GHEA Grapalat" w:hAnsi="GHEA Grapalat"/>
                <w:sz w:val="16"/>
                <w:szCs w:val="16"/>
              </w:rPr>
            </w:pPr>
          </w:p>
        </w:tc>
        <w:tc>
          <w:tcPr>
            <w:tcW w:w="851" w:type="dxa"/>
            <w:vAlign w:val="center"/>
          </w:tcPr>
          <w:p w14:paraId="451249AE" w14:textId="3DA64621" w:rsidR="004C5BDB" w:rsidRPr="00443D81" w:rsidRDefault="004C5BDB" w:rsidP="004C5BDB">
            <w:pPr>
              <w:widowControl w:val="0"/>
              <w:jc w:val="center"/>
              <w:rPr>
                <w:rFonts w:ascii="GHEA Grapalat" w:hAnsi="GHEA Grapalat"/>
                <w:sz w:val="16"/>
                <w:szCs w:val="16"/>
              </w:rPr>
            </w:pPr>
          </w:p>
        </w:tc>
        <w:tc>
          <w:tcPr>
            <w:tcW w:w="789" w:type="dxa"/>
            <w:vAlign w:val="center"/>
          </w:tcPr>
          <w:p w14:paraId="69A181C8" w14:textId="50F40D12" w:rsidR="004C5BDB" w:rsidRPr="005B23C5" w:rsidRDefault="004C5BDB" w:rsidP="004C5BDB">
            <w:pPr>
              <w:widowControl w:val="0"/>
              <w:jc w:val="center"/>
              <w:rPr>
                <w:rFonts w:ascii="GHEA Grapalat" w:hAnsi="GHEA Grapalat"/>
                <w:sz w:val="16"/>
                <w:szCs w:val="16"/>
              </w:rPr>
            </w:pPr>
          </w:p>
        </w:tc>
      </w:tr>
      <w:tr w:rsidR="004C5BDB" w:rsidRPr="00D071E5" w14:paraId="2BB210C6" w14:textId="77777777" w:rsidTr="00ED370A">
        <w:trPr>
          <w:trHeight w:val="404"/>
          <w:jc w:val="center"/>
        </w:trPr>
        <w:tc>
          <w:tcPr>
            <w:tcW w:w="1695" w:type="dxa"/>
            <w:vAlign w:val="center"/>
          </w:tcPr>
          <w:p w14:paraId="22B6ED1E" w14:textId="25BA96C7"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4696F2A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15331153</w:t>
            </w:r>
          </w:p>
        </w:tc>
        <w:tc>
          <w:tcPr>
            <w:tcW w:w="1685" w:type="dxa"/>
            <w:vAlign w:val="center"/>
          </w:tcPr>
          <w:p w14:paraId="216D7BE2" w14:textId="0CCF823C" w:rsidR="004C5BDB" w:rsidRPr="002B4556" w:rsidRDefault="004C5BDB" w:rsidP="004C5BDB">
            <w:pPr>
              <w:widowControl w:val="0"/>
              <w:jc w:val="center"/>
            </w:pPr>
            <w:r w:rsidRPr="00875F92">
              <w:rPr>
                <w:rFonts w:ascii="GHEA Grapalat" w:hAnsi="GHEA Grapalat"/>
                <w:sz w:val="16"/>
                <w:szCs w:val="16"/>
              </w:rPr>
              <w:t>Чечевица</w:t>
            </w:r>
          </w:p>
        </w:tc>
        <w:tc>
          <w:tcPr>
            <w:tcW w:w="960" w:type="dxa"/>
            <w:vAlign w:val="center"/>
          </w:tcPr>
          <w:p w14:paraId="00364D3F" w14:textId="62AFDB0E" w:rsidR="004C5BDB" w:rsidRPr="00D071E5" w:rsidRDefault="004C5BDB" w:rsidP="004C5BDB">
            <w:pPr>
              <w:widowControl w:val="0"/>
              <w:jc w:val="center"/>
              <w:rPr>
                <w:rFonts w:ascii="GHEA Grapalat" w:hAnsi="GHEA Grapalat"/>
                <w:sz w:val="16"/>
                <w:szCs w:val="16"/>
              </w:rPr>
            </w:pPr>
          </w:p>
        </w:tc>
        <w:tc>
          <w:tcPr>
            <w:tcW w:w="979" w:type="dxa"/>
            <w:vAlign w:val="center"/>
          </w:tcPr>
          <w:p w14:paraId="3E3E0995" w14:textId="5E78FDDC" w:rsidR="004C5BDB" w:rsidRPr="00D071E5" w:rsidRDefault="004C5BDB" w:rsidP="004C5BDB">
            <w:pPr>
              <w:widowControl w:val="0"/>
              <w:jc w:val="center"/>
              <w:rPr>
                <w:rFonts w:ascii="GHEA Grapalat" w:hAnsi="GHEA Grapalat"/>
                <w:sz w:val="16"/>
                <w:szCs w:val="16"/>
              </w:rPr>
            </w:pPr>
          </w:p>
        </w:tc>
        <w:tc>
          <w:tcPr>
            <w:tcW w:w="692" w:type="dxa"/>
            <w:vAlign w:val="center"/>
          </w:tcPr>
          <w:p w14:paraId="6D026C99" w14:textId="557401E1" w:rsidR="004C5BDB" w:rsidRPr="00D071E5" w:rsidRDefault="004C5BDB" w:rsidP="004C5BDB">
            <w:pPr>
              <w:widowControl w:val="0"/>
              <w:jc w:val="center"/>
              <w:rPr>
                <w:rFonts w:ascii="GHEA Grapalat" w:hAnsi="GHEA Grapalat"/>
                <w:sz w:val="16"/>
                <w:szCs w:val="16"/>
              </w:rPr>
            </w:pPr>
          </w:p>
        </w:tc>
        <w:tc>
          <w:tcPr>
            <w:tcW w:w="837" w:type="dxa"/>
            <w:vAlign w:val="center"/>
          </w:tcPr>
          <w:p w14:paraId="110D1F26" w14:textId="5F5B87C2" w:rsidR="004C5BDB" w:rsidRPr="00D071E5" w:rsidRDefault="004C5BDB" w:rsidP="004C5BDB">
            <w:pPr>
              <w:widowControl w:val="0"/>
              <w:jc w:val="center"/>
              <w:rPr>
                <w:rFonts w:ascii="GHEA Grapalat" w:hAnsi="GHEA Grapalat"/>
                <w:sz w:val="16"/>
                <w:szCs w:val="16"/>
              </w:rPr>
            </w:pPr>
          </w:p>
        </w:tc>
        <w:tc>
          <w:tcPr>
            <w:tcW w:w="535" w:type="dxa"/>
            <w:vAlign w:val="center"/>
          </w:tcPr>
          <w:p w14:paraId="3F70A822" w14:textId="2EF09A48" w:rsidR="004C5BDB" w:rsidRPr="00D071E5" w:rsidRDefault="004C5BDB" w:rsidP="004C5BDB">
            <w:pPr>
              <w:widowControl w:val="0"/>
              <w:jc w:val="center"/>
              <w:rPr>
                <w:rFonts w:ascii="GHEA Grapalat" w:hAnsi="GHEA Grapalat"/>
                <w:sz w:val="16"/>
                <w:szCs w:val="16"/>
              </w:rPr>
            </w:pPr>
          </w:p>
        </w:tc>
        <w:tc>
          <w:tcPr>
            <w:tcW w:w="606" w:type="dxa"/>
            <w:vAlign w:val="center"/>
          </w:tcPr>
          <w:p w14:paraId="5FEEE41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AB1019F"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398249A"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1EC0FABE" w14:textId="5CC1E725" w:rsidR="004C5BDB" w:rsidRPr="00D071E5" w:rsidRDefault="004C5BDB" w:rsidP="004C5BDB">
            <w:pPr>
              <w:widowControl w:val="0"/>
              <w:jc w:val="center"/>
              <w:rPr>
                <w:rFonts w:ascii="GHEA Grapalat" w:hAnsi="GHEA Grapalat"/>
                <w:sz w:val="16"/>
                <w:szCs w:val="16"/>
              </w:rPr>
            </w:pPr>
          </w:p>
        </w:tc>
        <w:tc>
          <w:tcPr>
            <w:tcW w:w="849" w:type="dxa"/>
            <w:vAlign w:val="center"/>
          </w:tcPr>
          <w:p w14:paraId="6C6019D8" w14:textId="66B22EFF" w:rsidR="004C5BDB" w:rsidRPr="00D071E5" w:rsidRDefault="004C5BDB" w:rsidP="004C5BDB">
            <w:pPr>
              <w:widowControl w:val="0"/>
              <w:jc w:val="center"/>
              <w:rPr>
                <w:rFonts w:ascii="GHEA Grapalat" w:hAnsi="GHEA Grapalat"/>
                <w:sz w:val="16"/>
                <w:szCs w:val="16"/>
              </w:rPr>
            </w:pPr>
          </w:p>
        </w:tc>
        <w:tc>
          <w:tcPr>
            <w:tcW w:w="962" w:type="dxa"/>
            <w:vAlign w:val="center"/>
          </w:tcPr>
          <w:p w14:paraId="3DCC76F8" w14:textId="4C2FF40B" w:rsidR="004C5BDB" w:rsidRPr="00D071E5" w:rsidRDefault="004C5BDB" w:rsidP="004C5BDB">
            <w:pPr>
              <w:widowControl w:val="0"/>
              <w:jc w:val="center"/>
              <w:rPr>
                <w:rFonts w:ascii="GHEA Grapalat" w:hAnsi="GHEA Grapalat"/>
                <w:sz w:val="16"/>
                <w:szCs w:val="16"/>
              </w:rPr>
            </w:pPr>
          </w:p>
        </w:tc>
        <w:tc>
          <w:tcPr>
            <w:tcW w:w="851" w:type="dxa"/>
            <w:vAlign w:val="center"/>
          </w:tcPr>
          <w:p w14:paraId="67FCD98A" w14:textId="282FC89D" w:rsidR="004C5BDB" w:rsidRPr="00443D81" w:rsidRDefault="004C5BDB" w:rsidP="004C5BDB">
            <w:pPr>
              <w:widowControl w:val="0"/>
              <w:jc w:val="center"/>
              <w:rPr>
                <w:rFonts w:ascii="GHEA Grapalat" w:hAnsi="GHEA Grapalat"/>
                <w:sz w:val="16"/>
                <w:szCs w:val="16"/>
              </w:rPr>
            </w:pPr>
          </w:p>
        </w:tc>
        <w:tc>
          <w:tcPr>
            <w:tcW w:w="789" w:type="dxa"/>
            <w:vAlign w:val="center"/>
          </w:tcPr>
          <w:p w14:paraId="6A326DFA" w14:textId="11E563BB" w:rsidR="004C5BDB" w:rsidRPr="005B23C5" w:rsidRDefault="004C5BDB" w:rsidP="004C5BDB">
            <w:pPr>
              <w:widowControl w:val="0"/>
              <w:jc w:val="center"/>
              <w:rPr>
                <w:rFonts w:ascii="GHEA Grapalat" w:hAnsi="GHEA Grapalat"/>
                <w:sz w:val="16"/>
                <w:szCs w:val="16"/>
              </w:rPr>
            </w:pPr>
          </w:p>
        </w:tc>
      </w:tr>
      <w:tr w:rsidR="004C5BDB" w:rsidRPr="00D071E5" w14:paraId="139C285B" w14:textId="77777777" w:rsidTr="00ED370A">
        <w:trPr>
          <w:trHeight w:val="404"/>
          <w:jc w:val="center"/>
        </w:trPr>
        <w:tc>
          <w:tcPr>
            <w:tcW w:w="1695" w:type="dxa"/>
            <w:vAlign w:val="center"/>
          </w:tcPr>
          <w:p w14:paraId="4FF17551" w14:textId="02371FDF"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7BBF1A8D"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15541200</w:t>
            </w:r>
          </w:p>
        </w:tc>
        <w:tc>
          <w:tcPr>
            <w:tcW w:w="1685" w:type="dxa"/>
            <w:vAlign w:val="center"/>
          </w:tcPr>
          <w:p w14:paraId="7F4C5EBA" w14:textId="0FC3F5C4" w:rsidR="004C5BDB" w:rsidRPr="002B4556" w:rsidRDefault="004C5BDB" w:rsidP="004C5BDB">
            <w:pPr>
              <w:widowControl w:val="0"/>
              <w:jc w:val="center"/>
            </w:pPr>
            <w:r w:rsidRPr="00875F92">
              <w:rPr>
                <w:rFonts w:ascii="GHEA Grapalat" w:hAnsi="GHEA Grapalat"/>
                <w:sz w:val="16"/>
                <w:szCs w:val="16"/>
              </w:rPr>
              <w:t>Сыр</w:t>
            </w:r>
          </w:p>
        </w:tc>
        <w:tc>
          <w:tcPr>
            <w:tcW w:w="960" w:type="dxa"/>
            <w:vAlign w:val="center"/>
          </w:tcPr>
          <w:p w14:paraId="2FDB150F" w14:textId="39F937DC" w:rsidR="004C5BDB" w:rsidRPr="00D071E5" w:rsidRDefault="004C5BDB" w:rsidP="004C5BDB">
            <w:pPr>
              <w:widowControl w:val="0"/>
              <w:jc w:val="center"/>
              <w:rPr>
                <w:rFonts w:ascii="GHEA Grapalat" w:hAnsi="GHEA Grapalat"/>
                <w:sz w:val="16"/>
                <w:szCs w:val="16"/>
              </w:rPr>
            </w:pPr>
          </w:p>
        </w:tc>
        <w:tc>
          <w:tcPr>
            <w:tcW w:w="979" w:type="dxa"/>
            <w:vAlign w:val="center"/>
          </w:tcPr>
          <w:p w14:paraId="02C3B44C" w14:textId="1EE7B436" w:rsidR="004C5BDB" w:rsidRPr="00D071E5" w:rsidRDefault="004C5BDB" w:rsidP="004C5BDB">
            <w:pPr>
              <w:widowControl w:val="0"/>
              <w:jc w:val="center"/>
              <w:rPr>
                <w:rFonts w:ascii="GHEA Grapalat" w:hAnsi="GHEA Grapalat"/>
                <w:sz w:val="16"/>
                <w:szCs w:val="16"/>
              </w:rPr>
            </w:pPr>
          </w:p>
        </w:tc>
        <w:tc>
          <w:tcPr>
            <w:tcW w:w="692" w:type="dxa"/>
            <w:vAlign w:val="center"/>
          </w:tcPr>
          <w:p w14:paraId="28E884E7" w14:textId="109AD4F0" w:rsidR="004C5BDB" w:rsidRPr="00D071E5" w:rsidRDefault="004C5BDB" w:rsidP="004C5BDB">
            <w:pPr>
              <w:widowControl w:val="0"/>
              <w:jc w:val="center"/>
              <w:rPr>
                <w:rFonts w:ascii="GHEA Grapalat" w:hAnsi="GHEA Grapalat"/>
                <w:sz w:val="16"/>
                <w:szCs w:val="16"/>
              </w:rPr>
            </w:pPr>
          </w:p>
        </w:tc>
        <w:tc>
          <w:tcPr>
            <w:tcW w:w="837" w:type="dxa"/>
            <w:vAlign w:val="center"/>
          </w:tcPr>
          <w:p w14:paraId="7B3F5BB9" w14:textId="2DB840CD" w:rsidR="004C5BDB" w:rsidRPr="00D071E5" w:rsidRDefault="004C5BDB" w:rsidP="004C5BDB">
            <w:pPr>
              <w:widowControl w:val="0"/>
              <w:jc w:val="center"/>
              <w:rPr>
                <w:rFonts w:ascii="GHEA Grapalat" w:hAnsi="GHEA Grapalat"/>
                <w:sz w:val="16"/>
                <w:szCs w:val="16"/>
              </w:rPr>
            </w:pPr>
          </w:p>
        </w:tc>
        <w:tc>
          <w:tcPr>
            <w:tcW w:w="535" w:type="dxa"/>
            <w:vAlign w:val="center"/>
          </w:tcPr>
          <w:p w14:paraId="48AEB5D4" w14:textId="5DB96DDB" w:rsidR="004C5BDB" w:rsidRPr="00D071E5" w:rsidRDefault="004C5BDB" w:rsidP="004C5BDB">
            <w:pPr>
              <w:widowControl w:val="0"/>
              <w:jc w:val="center"/>
              <w:rPr>
                <w:rFonts w:ascii="GHEA Grapalat" w:hAnsi="GHEA Grapalat"/>
                <w:sz w:val="16"/>
                <w:szCs w:val="16"/>
              </w:rPr>
            </w:pPr>
          </w:p>
        </w:tc>
        <w:tc>
          <w:tcPr>
            <w:tcW w:w="606" w:type="dxa"/>
            <w:vAlign w:val="center"/>
          </w:tcPr>
          <w:p w14:paraId="718255F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3028B74E"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50CE568"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AC997DA" w14:textId="39984AC6" w:rsidR="004C5BDB" w:rsidRPr="00D071E5" w:rsidRDefault="004C5BDB" w:rsidP="004C5BDB">
            <w:pPr>
              <w:widowControl w:val="0"/>
              <w:jc w:val="center"/>
              <w:rPr>
                <w:rFonts w:ascii="GHEA Grapalat" w:hAnsi="GHEA Grapalat"/>
                <w:sz w:val="16"/>
                <w:szCs w:val="16"/>
              </w:rPr>
            </w:pPr>
          </w:p>
        </w:tc>
        <w:tc>
          <w:tcPr>
            <w:tcW w:w="849" w:type="dxa"/>
            <w:vAlign w:val="center"/>
          </w:tcPr>
          <w:p w14:paraId="22D37491" w14:textId="17913B2F" w:rsidR="004C5BDB" w:rsidRPr="00D071E5" w:rsidRDefault="004C5BDB" w:rsidP="004C5BDB">
            <w:pPr>
              <w:widowControl w:val="0"/>
              <w:jc w:val="center"/>
              <w:rPr>
                <w:rFonts w:ascii="GHEA Grapalat" w:hAnsi="GHEA Grapalat"/>
                <w:sz w:val="16"/>
                <w:szCs w:val="16"/>
              </w:rPr>
            </w:pPr>
          </w:p>
        </w:tc>
        <w:tc>
          <w:tcPr>
            <w:tcW w:w="962" w:type="dxa"/>
            <w:vAlign w:val="center"/>
          </w:tcPr>
          <w:p w14:paraId="252BA795" w14:textId="758C0463" w:rsidR="004C5BDB" w:rsidRPr="00D071E5" w:rsidRDefault="004C5BDB" w:rsidP="004C5BDB">
            <w:pPr>
              <w:widowControl w:val="0"/>
              <w:jc w:val="center"/>
              <w:rPr>
                <w:rFonts w:ascii="GHEA Grapalat" w:hAnsi="GHEA Grapalat"/>
                <w:sz w:val="16"/>
                <w:szCs w:val="16"/>
              </w:rPr>
            </w:pPr>
          </w:p>
        </w:tc>
        <w:tc>
          <w:tcPr>
            <w:tcW w:w="851" w:type="dxa"/>
            <w:vAlign w:val="center"/>
          </w:tcPr>
          <w:p w14:paraId="16C8CEDB" w14:textId="0073CCFF" w:rsidR="004C5BDB" w:rsidRPr="00443D81" w:rsidRDefault="004C5BDB" w:rsidP="004C5BDB">
            <w:pPr>
              <w:widowControl w:val="0"/>
              <w:jc w:val="center"/>
              <w:rPr>
                <w:rFonts w:ascii="GHEA Grapalat" w:hAnsi="GHEA Grapalat"/>
                <w:sz w:val="16"/>
                <w:szCs w:val="16"/>
              </w:rPr>
            </w:pPr>
          </w:p>
        </w:tc>
        <w:tc>
          <w:tcPr>
            <w:tcW w:w="789" w:type="dxa"/>
            <w:vAlign w:val="center"/>
          </w:tcPr>
          <w:p w14:paraId="30B4653A" w14:textId="15CD4F9C" w:rsidR="004C5BDB" w:rsidRPr="005B23C5" w:rsidRDefault="004C5BDB" w:rsidP="004C5BDB">
            <w:pPr>
              <w:widowControl w:val="0"/>
              <w:jc w:val="center"/>
              <w:rPr>
                <w:rFonts w:ascii="GHEA Grapalat" w:hAnsi="GHEA Grapalat"/>
                <w:sz w:val="16"/>
                <w:szCs w:val="16"/>
              </w:rPr>
            </w:pPr>
          </w:p>
        </w:tc>
      </w:tr>
      <w:tr w:rsidR="004C5BDB" w:rsidRPr="00D071E5" w14:paraId="08968570" w14:textId="77777777" w:rsidTr="00ED370A">
        <w:trPr>
          <w:trHeight w:val="404"/>
          <w:jc w:val="center"/>
        </w:trPr>
        <w:tc>
          <w:tcPr>
            <w:tcW w:w="1695" w:type="dxa"/>
            <w:vAlign w:val="center"/>
          </w:tcPr>
          <w:p w14:paraId="3A1F8218" w14:textId="17CE5DBE"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2BAC798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15551600</w:t>
            </w:r>
          </w:p>
        </w:tc>
        <w:tc>
          <w:tcPr>
            <w:tcW w:w="1685" w:type="dxa"/>
            <w:vAlign w:val="center"/>
          </w:tcPr>
          <w:p w14:paraId="4600AD23" w14:textId="6BB81BFE" w:rsidR="004C5BDB" w:rsidRPr="002B4556" w:rsidRDefault="004C5BDB" w:rsidP="004C5BDB">
            <w:pPr>
              <w:widowControl w:val="0"/>
              <w:jc w:val="center"/>
            </w:pPr>
            <w:r w:rsidRPr="00875F92">
              <w:rPr>
                <w:rFonts w:ascii="GHEA Grapalat" w:hAnsi="GHEA Grapalat"/>
                <w:sz w:val="16"/>
                <w:szCs w:val="16"/>
              </w:rPr>
              <w:t>Йогурт</w:t>
            </w:r>
          </w:p>
        </w:tc>
        <w:tc>
          <w:tcPr>
            <w:tcW w:w="960" w:type="dxa"/>
            <w:vAlign w:val="center"/>
          </w:tcPr>
          <w:p w14:paraId="22FEEFE8" w14:textId="235FF3BD" w:rsidR="004C5BDB" w:rsidRPr="00D071E5" w:rsidRDefault="004C5BDB" w:rsidP="004C5BDB">
            <w:pPr>
              <w:widowControl w:val="0"/>
              <w:jc w:val="center"/>
              <w:rPr>
                <w:rFonts w:ascii="GHEA Grapalat" w:hAnsi="GHEA Grapalat"/>
                <w:sz w:val="16"/>
                <w:szCs w:val="16"/>
              </w:rPr>
            </w:pPr>
          </w:p>
        </w:tc>
        <w:tc>
          <w:tcPr>
            <w:tcW w:w="979" w:type="dxa"/>
            <w:vAlign w:val="center"/>
          </w:tcPr>
          <w:p w14:paraId="2946691B" w14:textId="38AEC247" w:rsidR="004C5BDB" w:rsidRPr="00D071E5" w:rsidRDefault="004C5BDB" w:rsidP="004C5BDB">
            <w:pPr>
              <w:widowControl w:val="0"/>
              <w:jc w:val="center"/>
              <w:rPr>
                <w:rFonts w:ascii="GHEA Grapalat" w:hAnsi="GHEA Grapalat"/>
                <w:sz w:val="16"/>
                <w:szCs w:val="16"/>
              </w:rPr>
            </w:pPr>
          </w:p>
        </w:tc>
        <w:tc>
          <w:tcPr>
            <w:tcW w:w="692" w:type="dxa"/>
            <w:vAlign w:val="center"/>
          </w:tcPr>
          <w:p w14:paraId="0D3AF1C6" w14:textId="6D38D776" w:rsidR="004C5BDB" w:rsidRPr="00D071E5" w:rsidRDefault="004C5BDB" w:rsidP="004C5BDB">
            <w:pPr>
              <w:widowControl w:val="0"/>
              <w:jc w:val="center"/>
              <w:rPr>
                <w:rFonts w:ascii="GHEA Grapalat" w:hAnsi="GHEA Grapalat"/>
                <w:sz w:val="16"/>
                <w:szCs w:val="16"/>
              </w:rPr>
            </w:pPr>
          </w:p>
        </w:tc>
        <w:tc>
          <w:tcPr>
            <w:tcW w:w="837" w:type="dxa"/>
            <w:vAlign w:val="center"/>
          </w:tcPr>
          <w:p w14:paraId="2959FEEA" w14:textId="177E8ECC" w:rsidR="004C5BDB" w:rsidRPr="00D071E5" w:rsidRDefault="004C5BDB" w:rsidP="004C5BDB">
            <w:pPr>
              <w:widowControl w:val="0"/>
              <w:jc w:val="center"/>
              <w:rPr>
                <w:rFonts w:ascii="GHEA Grapalat" w:hAnsi="GHEA Grapalat"/>
                <w:sz w:val="16"/>
                <w:szCs w:val="16"/>
              </w:rPr>
            </w:pPr>
          </w:p>
        </w:tc>
        <w:tc>
          <w:tcPr>
            <w:tcW w:w="535" w:type="dxa"/>
            <w:vAlign w:val="center"/>
          </w:tcPr>
          <w:p w14:paraId="7C952382" w14:textId="5355A3ED" w:rsidR="004C5BDB" w:rsidRPr="00D071E5" w:rsidRDefault="004C5BDB" w:rsidP="004C5BDB">
            <w:pPr>
              <w:widowControl w:val="0"/>
              <w:jc w:val="center"/>
              <w:rPr>
                <w:rFonts w:ascii="GHEA Grapalat" w:hAnsi="GHEA Grapalat"/>
                <w:sz w:val="16"/>
                <w:szCs w:val="16"/>
              </w:rPr>
            </w:pPr>
          </w:p>
        </w:tc>
        <w:tc>
          <w:tcPr>
            <w:tcW w:w="606" w:type="dxa"/>
            <w:vAlign w:val="center"/>
          </w:tcPr>
          <w:p w14:paraId="00801D87"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4DF97BB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70BF3BE"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092CAA5" w14:textId="7F519A0C" w:rsidR="004C5BDB" w:rsidRPr="00D071E5" w:rsidRDefault="004C5BDB" w:rsidP="004C5BDB">
            <w:pPr>
              <w:widowControl w:val="0"/>
              <w:jc w:val="center"/>
              <w:rPr>
                <w:rFonts w:ascii="GHEA Grapalat" w:hAnsi="GHEA Grapalat"/>
                <w:sz w:val="16"/>
                <w:szCs w:val="16"/>
              </w:rPr>
            </w:pPr>
          </w:p>
        </w:tc>
        <w:tc>
          <w:tcPr>
            <w:tcW w:w="849" w:type="dxa"/>
            <w:vAlign w:val="center"/>
          </w:tcPr>
          <w:p w14:paraId="3A74D0EB" w14:textId="290D53B9" w:rsidR="004C5BDB" w:rsidRPr="00D071E5" w:rsidRDefault="004C5BDB" w:rsidP="004C5BDB">
            <w:pPr>
              <w:widowControl w:val="0"/>
              <w:jc w:val="center"/>
              <w:rPr>
                <w:rFonts w:ascii="GHEA Grapalat" w:hAnsi="GHEA Grapalat"/>
                <w:sz w:val="16"/>
                <w:szCs w:val="16"/>
              </w:rPr>
            </w:pPr>
          </w:p>
        </w:tc>
        <w:tc>
          <w:tcPr>
            <w:tcW w:w="962" w:type="dxa"/>
            <w:vAlign w:val="center"/>
          </w:tcPr>
          <w:p w14:paraId="2E7F8AF5" w14:textId="07357670" w:rsidR="004C5BDB" w:rsidRPr="00D071E5" w:rsidRDefault="004C5BDB" w:rsidP="004C5BDB">
            <w:pPr>
              <w:widowControl w:val="0"/>
              <w:jc w:val="center"/>
              <w:rPr>
                <w:rFonts w:ascii="GHEA Grapalat" w:hAnsi="GHEA Grapalat"/>
                <w:sz w:val="16"/>
                <w:szCs w:val="16"/>
              </w:rPr>
            </w:pPr>
          </w:p>
        </w:tc>
        <w:tc>
          <w:tcPr>
            <w:tcW w:w="851" w:type="dxa"/>
            <w:vAlign w:val="center"/>
          </w:tcPr>
          <w:p w14:paraId="6E02ACB2" w14:textId="2469BAF1" w:rsidR="004C5BDB" w:rsidRPr="00443D81" w:rsidRDefault="004C5BDB" w:rsidP="004C5BDB">
            <w:pPr>
              <w:widowControl w:val="0"/>
              <w:jc w:val="center"/>
              <w:rPr>
                <w:rFonts w:ascii="GHEA Grapalat" w:hAnsi="GHEA Grapalat"/>
                <w:sz w:val="16"/>
                <w:szCs w:val="16"/>
              </w:rPr>
            </w:pPr>
          </w:p>
        </w:tc>
        <w:tc>
          <w:tcPr>
            <w:tcW w:w="789" w:type="dxa"/>
            <w:vAlign w:val="center"/>
          </w:tcPr>
          <w:p w14:paraId="77A824BE" w14:textId="22795976" w:rsidR="004C5BDB" w:rsidRPr="005B23C5" w:rsidRDefault="004C5BDB" w:rsidP="004C5BDB">
            <w:pPr>
              <w:widowControl w:val="0"/>
              <w:jc w:val="center"/>
              <w:rPr>
                <w:rFonts w:ascii="GHEA Grapalat" w:hAnsi="GHEA Grapalat"/>
                <w:sz w:val="16"/>
                <w:szCs w:val="16"/>
              </w:rPr>
            </w:pPr>
          </w:p>
        </w:tc>
      </w:tr>
      <w:tr w:rsidR="004C5BDB" w:rsidRPr="00D071E5" w14:paraId="47AD4A8F" w14:textId="77777777" w:rsidTr="00ED370A">
        <w:trPr>
          <w:trHeight w:val="404"/>
          <w:jc w:val="center"/>
        </w:trPr>
        <w:tc>
          <w:tcPr>
            <w:tcW w:w="1695" w:type="dxa"/>
            <w:vAlign w:val="center"/>
          </w:tcPr>
          <w:p w14:paraId="1011FA9E" w14:textId="62EF108C" w:rsidR="004C5BDB" w:rsidRDefault="004C5BDB" w:rsidP="004C5BDB">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3C59E2F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15333100</w:t>
            </w:r>
          </w:p>
        </w:tc>
        <w:tc>
          <w:tcPr>
            <w:tcW w:w="1685" w:type="dxa"/>
            <w:vAlign w:val="center"/>
          </w:tcPr>
          <w:p w14:paraId="4931B794" w14:textId="1F99A5D9" w:rsidR="004C5BDB" w:rsidRPr="00875F92" w:rsidRDefault="004C5BDB" w:rsidP="004C5BDB">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960" w:type="dxa"/>
            <w:vAlign w:val="center"/>
          </w:tcPr>
          <w:p w14:paraId="135C889A" w14:textId="5858CF08" w:rsidR="004C5BDB" w:rsidRPr="00D071E5" w:rsidRDefault="004C5BDB" w:rsidP="004C5BDB">
            <w:pPr>
              <w:widowControl w:val="0"/>
              <w:jc w:val="center"/>
              <w:rPr>
                <w:rFonts w:ascii="GHEA Grapalat" w:hAnsi="GHEA Grapalat"/>
                <w:sz w:val="16"/>
                <w:szCs w:val="16"/>
              </w:rPr>
            </w:pPr>
          </w:p>
        </w:tc>
        <w:tc>
          <w:tcPr>
            <w:tcW w:w="979" w:type="dxa"/>
            <w:vAlign w:val="center"/>
          </w:tcPr>
          <w:p w14:paraId="5FF13BA2" w14:textId="546596D8" w:rsidR="004C5BDB" w:rsidRPr="00D071E5" w:rsidRDefault="004C5BDB" w:rsidP="004C5BDB">
            <w:pPr>
              <w:widowControl w:val="0"/>
              <w:jc w:val="center"/>
              <w:rPr>
                <w:rFonts w:ascii="GHEA Grapalat" w:hAnsi="GHEA Grapalat"/>
                <w:sz w:val="16"/>
                <w:szCs w:val="16"/>
              </w:rPr>
            </w:pPr>
          </w:p>
        </w:tc>
        <w:tc>
          <w:tcPr>
            <w:tcW w:w="692" w:type="dxa"/>
            <w:vAlign w:val="center"/>
          </w:tcPr>
          <w:p w14:paraId="44899ED3" w14:textId="3AE3E8C5" w:rsidR="004C5BDB" w:rsidRPr="00D071E5" w:rsidRDefault="004C5BDB" w:rsidP="004C5BDB">
            <w:pPr>
              <w:widowControl w:val="0"/>
              <w:jc w:val="center"/>
              <w:rPr>
                <w:rFonts w:ascii="GHEA Grapalat" w:hAnsi="GHEA Grapalat"/>
                <w:sz w:val="16"/>
                <w:szCs w:val="16"/>
              </w:rPr>
            </w:pPr>
          </w:p>
        </w:tc>
        <w:tc>
          <w:tcPr>
            <w:tcW w:w="837" w:type="dxa"/>
            <w:vAlign w:val="center"/>
          </w:tcPr>
          <w:p w14:paraId="6E9EF0D9" w14:textId="07895739" w:rsidR="004C5BDB" w:rsidRPr="00D071E5" w:rsidRDefault="004C5BDB" w:rsidP="004C5BDB">
            <w:pPr>
              <w:widowControl w:val="0"/>
              <w:jc w:val="center"/>
              <w:rPr>
                <w:rFonts w:ascii="GHEA Grapalat" w:hAnsi="GHEA Grapalat"/>
                <w:sz w:val="16"/>
                <w:szCs w:val="16"/>
              </w:rPr>
            </w:pPr>
          </w:p>
        </w:tc>
        <w:tc>
          <w:tcPr>
            <w:tcW w:w="535" w:type="dxa"/>
            <w:vAlign w:val="center"/>
          </w:tcPr>
          <w:p w14:paraId="628A99C2" w14:textId="7B9112C0" w:rsidR="004C5BDB" w:rsidRPr="00D071E5" w:rsidRDefault="004C5BDB" w:rsidP="004C5BDB">
            <w:pPr>
              <w:widowControl w:val="0"/>
              <w:jc w:val="center"/>
              <w:rPr>
                <w:rFonts w:ascii="GHEA Grapalat" w:hAnsi="GHEA Grapalat"/>
                <w:sz w:val="16"/>
                <w:szCs w:val="16"/>
              </w:rPr>
            </w:pPr>
          </w:p>
        </w:tc>
        <w:tc>
          <w:tcPr>
            <w:tcW w:w="606" w:type="dxa"/>
            <w:vAlign w:val="center"/>
          </w:tcPr>
          <w:p w14:paraId="7A399B1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EFFA59D"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0812D03"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6A88FAC" w14:textId="6FCF2328" w:rsidR="004C5BDB" w:rsidRPr="00D071E5" w:rsidRDefault="004C5BDB" w:rsidP="004C5BDB">
            <w:pPr>
              <w:widowControl w:val="0"/>
              <w:jc w:val="center"/>
              <w:rPr>
                <w:rFonts w:ascii="GHEA Grapalat" w:hAnsi="GHEA Grapalat"/>
                <w:sz w:val="16"/>
                <w:szCs w:val="16"/>
              </w:rPr>
            </w:pPr>
          </w:p>
        </w:tc>
        <w:tc>
          <w:tcPr>
            <w:tcW w:w="849" w:type="dxa"/>
            <w:vAlign w:val="center"/>
          </w:tcPr>
          <w:p w14:paraId="3B9CB38B" w14:textId="3B6A15B2" w:rsidR="004C5BDB" w:rsidRPr="00D071E5" w:rsidRDefault="004C5BDB" w:rsidP="004C5BDB">
            <w:pPr>
              <w:widowControl w:val="0"/>
              <w:jc w:val="center"/>
              <w:rPr>
                <w:rFonts w:ascii="GHEA Grapalat" w:hAnsi="GHEA Grapalat"/>
                <w:sz w:val="16"/>
                <w:szCs w:val="16"/>
              </w:rPr>
            </w:pPr>
          </w:p>
        </w:tc>
        <w:tc>
          <w:tcPr>
            <w:tcW w:w="962" w:type="dxa"/>
            <w:vAlign w:val="center"/>
          </w:tcPr>
          <w:p w14:paraId="05A0BCD5" w14:textId="13BC5734" w:rsidR="004C5BDB" w:rsidRPr="00D071E5" w:rsidRDefault="004C5BDB" w:rsidP="004C5BDB">
            <w:pPr>
              <w:widowControl w:val="0"/>
              <w:jc w:val="center"/>
              <w:rPr>
                <w:rFonts w:ascii="GHEA Grapalat" w:hAnsi="GHEA Grapalat"/>
                <w:sz w:val="16"/>
                <w:szCs w:val="16"/>
              </w:rPr>
            </w:pPr>
          </w:p>
        </w:tc>
        <w:tc>
          <w:tcPr>
            <w:tcW w:w="851" w:type="dxa"/>
            <w:vAlign w:val="center"/>
          </w:tcPr>
          <w:p w14:paraId="0278E8FC" w14:textId="3EDBDD0F" w:rsidR="004C5BDB" w:rsidRPr="00443D81" w:rsidRDefault="004C5BDB" w:rsidP="004C5BDB">
            <w:pPr>
              <w:widowControl w:val="0"/>
              <w:jc w:val="center"/>
              <w:rPr>
                <w:rFonts w:ascii="GHEA Grapalat" w:hAnsi="GHEA Grapalat"/>
                <w:sz w:val="16"/>
                <w:szCs w:val="16"/>
              </w:rPr>
            </w:pPr>
          </w:p>
        </w:tc>
        <w:tc>
          <w:tcPr>
            <w:tcW w:w="789" w:type="dxa"/>
            <w:vAlign w:val="center"/>
          </w:tcPr>
          <w:p w14:paraId="738EC876" w14:textId="788FC740" w:rsidR="004C5BDB" w:rsidRPr="005B23C5" w:rsidRDefault="004C5BDB" w:rsidP="004C5BDB">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FD235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BodyTextIndent"/>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proofErr w:type="gramStart"/>
      <w:r w:rsidRPr="00D071E5">
        <w:rPr>
          <w:rFonts w:ascii="GHEA Grapalat" w:hAnsi="GHEA Grapalat"/>
        </w:rPr>
        <w:t>_ ,</w:t>
      </w:r>
      <w:proofErr w:type="gramEnd"/>
      <w:r w:rsidRPr="00D071E5">
        <w:rPr>
          <w:rFonts w:ascii="GHEA Grapalat" w:hAnsi="GHEA Grapalat"/>
        </w:rPr>
        <w:t xml:space="preserve">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 xml:space="preserve">умма, подлежащая уплате (тыс. </w:t>
            </w:r>
            <w:proofErr w:type="spellStart"/>
            <w:r w:rsidR="0038400D" w:rsidRPr="00D071E5">
              <w:rPr>
                <w:rFonts w:ascii="GHEA Grapalat" w:hAnsi="GHEA Grapalat"/>
                <w:sz w:val="16"/>
                <w:szCs w:val="16"/>
              </w:rPr>
              <w:t>драмов</w:t>
            </w:r>
            <w:proofErr w:type="spellEnd"/>
            <w:r w:rsidR="0038400D" w:rsidRPr="00D071E5">
              <w:rPr>
                <w:rFonts w:ascii="GHEA Grapalat" w:hAnsi="GHEA Grapalat"/>
                <w:sz w:val="16"/>
                <w:szCs w:val="16"/>
              </w:rPr>
              <w:t>)</w:t>
            </w:r>
          </w:p>
        </w:tc>
        <w:tc>
          <w:tcPr>
            <w:tcW w:w="1333" w:type="dxa"/>
            <w:vMerge w:val="restart"/>
            <w:shd w:val="clear" w:color="auto" w:fill="auto"/>
            <w:vAlign w:val="center"/>
          </w:tcPr>
          <w:p w14:paraId="056F7DBC"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spellStart"/>
      <w:proofErr w:type="gramStart"/>
      <w:r w:rsidRPr="00D071E5">
        <w:rPr>
          <w:rFonts w:ascii="GHEA Grapalat" w:hAnsi="GHEA Grapalat"/>
          <w:snapToGrid w:val="0"/>
        </w:rPr>
        <w:t>Акта,</w:t>
      </w:r>
      <w:r w:rsidRPr="00D071E5">
        <w:rPr>
          <w:rFonts w:ascii="GHEA Grapalat" w:hAnsi="GHEA Grapalat"/>
        </w:rPr>
        <w:t>являются</w:t>
      </w:r>
      <w:proofErr w:type="spellEnd"/>
      <w:proofErr w:type="gram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9A863" w14:textId="77777777" w:rsidR="00C625A2" w:rsidRDefault="00C625A2">
      <w:r>
        <w:separator/>
      </w:r>
    </w:p>
  </w:endnote>
  <w:endnote w:type="continuationSeparator" w:id="0">
    <w:p w14:paraId="35B07F5E" w14:textId="77777777" w:rsidR="00C625A2" w:rsidRDefault="00C62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2BBF7894" w14:textId="46988F97" w:rsidR="003E1950" w:rsidRPr="00C861E9" w:rsidRDefault="003E195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70EE">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97470" w14:textId="77777777" w:rsidR="00C625A2" w:rsidRDefault="00C625A2">
      <w:r>
        <w:separator/>
      </w:r>
    </w:p>
  </w:footnote>
  <w:footnote w:type="continuationSeparator" w:id="0">
    <w:p w14:paraId="647AD54C" w14:textId="77777777" w:rsidR="00C625A2" w:rsidRDefault="00C625A2">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FootnoteText"/>
        <w:widowControl w:val="0"/>
        <w:jc w:val="both"/>
        <w:rPr>
          <w:rFonts w:ascii="GHEA Grapalat" w:hAnsi="GHEA Grapalat"/>
          <w:lang w:val="af-ZA"/>
        </w:rPr>
      </w:pPr>
    </w:p>
    <w:p w14:paraId="73E44019" w14:textId="77777777" w:rsidR="003E1950" w:rsidRPr="008842CE" w:rsidRDefault="003E1950" w:rsidP="00704EAA">
      <w:pPr>
        <w:pStyle w:val="FootnoteText"/>
        <w:widowControl w:val="0"/>
        <w:jc w:val="both"/>
        <w:rPr>
          <w:rFonts w:ascii="GHEA Grapalat" w:hAnsi="GHEA Grapalat"/>
          <w:lang w:val="af-ZA"/>
        </w:rPr>
      </w:pPr>
    </w:p>
  </w:footnote>
  <w:footnote w:id="2">
    <w:p w14:paraId="167BF9AB" w14:textId="77777777" w:rsidR="003E1950" w:rsidRPr="00CD6B60" w:rsidRDefault="003E195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FootnoteText"/>
        <w:jc w:val="both"/>
        <w:rPr>
          <w:del w:id="1"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FootnoteText"/>
        <w:jc w:val="both"/>
        <w:rPr>
          <w:rFonts w:asciiTheme="minorHAnsi" w:hAnsiTheme="minorHAnsi"/>
          <w:i/>
        </w:rPr>
      </w:pPr>
    </w:p>
    <w:p w14:paraId="76BB6BA9" w14:textId="77777777" w:rsidR="003E1950" w:rsidRPr="000811C1" w:rsidRDefault="003E1950" w:rsidP="00704EAA">
      <w:pPr>
        <w:pStyle w:val="FootnoteText"/>
        <w:rPr>
          <w:rFonts w:asciiTheme="minorHAnsi" w:hAnsiTheme="minorHAnsi"/>
        </w:rPr>
      </w:pPr>
    </w:p>
  </w:footnote>
  <w:footnote w:id="6">
    <w:p w14:paraId="0F1E3752" w14:textId="77777777" w:rsidR="003E1950" w:rsidRPr="00FE2AA4" w:rsidRDefault="003E19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FootnoteText"/>
        <w:rPr>
          <w:lang w:val="af-ZA"/>
        </w:rPr>
      </w:pPr>
    </w:p>
  </w:footnote>
  <w:footnote w:id="8">
    <w:p w14:paraId="45BB5125" w14:textId="77777777" w:rsidR="003E1950" w:rsidRPr="002227A9" w:rsidRDefault="003E1950"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FootnoteText"/>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FootnoteText"/>
        <w:jc w:val="both"/>
        <w:rPr>
          <w:rFonts w:ascii="GHEA Grapalat" w:hAnsi="GHEA Grapalat"/>
          <w:i/>
        </w:rPr>
      </w:pPr>
    </w:p>
  </w:footnote>
  <w:footnote w:id="9">
    <w:p w14:paraId="1DE695C2" w14:textId="77777777" w:rsidR="003E1950" w:rsidRPr="00511966" w:rsidRDefault="003E1950"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FootnoteText"/>
        <w:rPr>
          <w:rFonts w:ascii="Sylfaen" w:hAnsi="Sylfaen"/>
          <w:sz w:val="18"/>
          <w:szCs w:val="18"/>
        </w:rPr>
      </w:pPr>
    </w:p>
  </w:footnote>
  <w:footnote w:id="11">
    <w:p w14:paraId="56BF6377" w14:textId="77777777" w:rsidR="003E1950" w:rsidRPr="00A31673" w:rsidRDefault="003E19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FootnoteText"/>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FootnoteText"/>
        <w:rPr>
          <w:lang w:val="es-ES"/>
        </w:rPr>
      </w:pPr>
    </w:p>
  </w:footnote>
  <w:footnote w:id="14">
    <w:p w14:paraId="02C792D2" w14:textId="77777777" w:rsidR="003E1950" w:rsidRPr="00C867A0" w:rsidRDefault="003E1950" w:rsidP="000A214C">
      <w:pPr>
        <w:pStyle w:val="FootnoteText"/>
        <w:jc w:val="both"/>
        <w:rPr>
          <w:rFonts w:asciiTheme="minorHAnsi" w:hAnsiTheme="minorHAnsi"/>
        </w:rPr>
      </w:pPr>
    </w:p>
  </w:footnote>
  <w:footnote w:id="15">
    <w:p w14:paraId="3D58232F" w14:textId="77777777" w:rsidR="003E1950" w:rsidRPr="00D3436F" w:rsidRDefault="003E195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FootnoteText"/>
        <w:rPr>
          <w:lang w:val="hy-AM"/>
        </w:rPr>
      </w:pPr>
    </w:p>
  </w:footnote>
  <w:footnote w:id="17">
    <w:p w14:paraId="5D4D2C25" w14:textId="77777777" w:rsidR="003E1950" w:rsidRPr="008842CE" w:rsidRDefault="003E195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FootnoteText"/>
        <w:rPr>
          <w:lang w:val="hy-AM"/>
        </w:rPr>
      </w:pPr>
    </w:p>
  </w:footnote>
  <w:footnote w:id="18">
    <w:p w14:paraId="3831461B" w14:textId="77777777" w:rsidR="003E1950" w:rsidRPr="00402BC3" w:rsidRDefault="003E195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FootnoteText"/>
        <w:rPr>
          <w:lang w:val="hy-AM"/>
        </w:rPr>
      </w:pPr>
    </w:p>
  </w:footnote>
  <w:footnote w:id="19">
    <w:p w14:paraId="027FF107" w14:textId="77777777" w:rsidR="003E1950" w:rsidRPr="008842CE" w:rsidRDefault="003E1950"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FootnoteText"/>
        <w:rPr>
          <w:lang w:val="hy-AM"/>
        </w:rPr>
      </w:pPr>
    </w:p>
  </w:footnote>
  <w:footnote w:id="20">
    <w:p w14:paraId="3540BB3B" w14:textId="77777777" w:rsidR="003E1950" w:rsidRPr="00D3436F" w:rsidRDefault="003E195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FootnoteText"/>
        <w:rPr>
          <w:lang w:val="hy-AM"/>
        </w:rPr>
      </w:pPr>
    </w:p>
  </w:footnote>
  <w:footnote w:id="22">
    <w:p w14:paraId="11544804" w14:textId="77777777" w:rsidR="003E1950" w:rsidRPr="008842CE" w:rsidRDefault="003E1950"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FootnoteText"/>
        <w:rPr>
          <w:lang w:val="hy-AM"/>
        </w:rPr>
      </w:pPr>
    </w:p>
  </w:footnote>
  <w:footnote w:id="23">
    <w:p w14:paraId="326A8043" w14:textId="77777777" w:rsidR="003E1950" w:rsidRPr="008842CE" w:rsidRDefault="003E1950"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670E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B30"/>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8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34B"/>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0FC6"/>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152"/>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2E59"/>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BDB"/>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92F"/>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40A9"/>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1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7A"/>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275"/>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813"/>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D22"/>
    <w:rsid w:val="00C611EE"/>
    <w:rsid w:val="00C61F21"/>
    <w:rsid w:val="00C6256F"/>
    <w:rsid w:val="00C625A2"/>
    <w:rsid w:val="00C6329E"/>
    <w:rsid w:val="00C6467B"/>
    <w:rsid w:val="00C647D8"/>
    <w:rsid w:val="00C648B6"/>
    <w:rsid w:val="00C648DF"/>
    <w:rsid w:val="00C64BF0"/>
    <w:rsid w:val="00C64E56"/>
    <w:rsid w:val="00C66474"/>
    <w:rsid w:val="00C66A65"/>
    <w:rsid w:val="00C67E80"/>
    <w:rsid w:val="00C67FAB"/>
    <w:rsid w:val="00C706F4"/>
    <w:rsid w:val="00C70C1A"/>
    <w:rsid w:val="00C71472"/>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700"/>
    <w:rsid w:val="00D54E6F"/>
    <w:rsid w:val="00D5541F"/>
    <w:rsid w:val="00D5674E"/>
    <w:rsid w:val="00D56D2A"/>
    <w:rsid w:val="00D57126"/>
    <w:rsid w:val="00D57531"/>
    <w:rsid w:val="00D60E8B"/>
    <w:rsid w:val="00D612BC"/>
    <w:rsid w:val="00D616D1"/>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2E5D"/>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884"/>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F6"/>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70A"/>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3FFC"/>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0EDC"/>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C28"/>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350"/>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2063B4"/>
    <w:rPr>
      <w:rFonts w:ascii="Courier New" w:hAnsi="Courier New" w:cs="Courier New"/>
      <w:lang w:bidi="ar-SA"/>
    </w:rPr>
  </w:style>
  <w:style w:type="character" w:customStyle="1" w:styleId="y2iqfc">
    <w:name w:val="y2iqfc"/>
    <w:basedOn w:val="DefaultParagraphFont"/>
    <w:rsid w:val="00704EAA"/>
  </w:style>
  <w:style w:type="character" w:styleId="UnresolvedMention">
    <w:name w:val="Unresolved Mention"/>
    <w:basedOn w:val="DefaultParagraphFont"/>
    <w:uiPriority w:val="99"/>
    <w:semiHidden/>
    <w:unhideWhenUsed/>
    <w:rsid w:val="00FB1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anna.tonoyan.88%40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anna.tonoyan.88@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65EF7-958D-4F65-BA99-E4DCA51F9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68</Pages>
  <Words>19106</Words>
  <Characters>108906</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59</cp:revision>
  <cp:lastPrinted>2020-12-03T04:19:00Z</cp:lastPrinted>
  <dcterms:created xsi:type="dcterms:W3CDTF">2020-11-23T04:16:00Z</dcterms:created>
  <dcterms:modified xsi:type="dcterms:W3CDTF">2025-12-14T18:35:00Z</dcterms:modified>
</cp:coreProperties>
</file>